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646A04" w14:textId="28EE2E9B" w:rsidR="002B7423" w:rsidRPr="002B7423" w:rsidRDefault="002B7423" w:rsidP="002B7423">
      <w:pPr>
        <w:pStyle w:val="Footer"/>
        <w:ind w:right="720"/>
        <w:rPr>
          <w:rFonts w:cs="Arial"/>
          <w:b/>
          <w:sz w:val="20"/>
        </w:rPr>
      </w:pPr>
      <w:r w:rsidRPr="002B7423">
        <w:rPr>
          <w:rFonts w:cs="Arial"/>
          <w:b/>
          <w:sz w:val="20"/>
        </w:rPr>
        <w:t xml:space="preserve">UNIT PRICE No. </w:t>
      </w:r>
      <w:r w:rsidR="004E7FF5">
        <w:rPr>
          <w:rFonts w:cs="Arial"/>
          <w:b/>
          <w:sz w:val="20"/>
        </w:rPr>
        <w:fldChar w:fldCharType="begin"/>
      </w:r>
      <w:r w:rsidR="004E7FF5">
        <w:rPr>
          <w:rFonts w:cs="Arial"/>
          <w:b/>
          <w:sz w:val="20"/>
        </w:rPr>
        <w:instrText xml:space="preserve"> LISTNUM  LegalDefault </w:instrText>
      </w:r>
      <w:r w:rsidR="004E7FF5">
        <w:rPr>
          <w:rFonts w:cs="Arial"/>
          <w:b/>
          <w:sz w:val="20"/>
        </w:rPr>
        <w:fldChar w:fldCharType="end">
          <w:numberingChange w:id="0" w:author="Snober Khan" w:date="2022-05-16T16:30:00Z" w:original="1."/>
        </w:fldChar>
      </w:r>
    </w:p>
    <w:p w14:paraId="3843FE5C" w14:textId="77777777" w:rsidR="002B7423" w:rsidRPr="002B7423" w:rsidRDefault="002B7423" w:rsidP="002B7423">
      <w:pPr>
        <w:rPr>
          <w:rFonts w:cs="Arial"/>
          <w:b/>
          <w:sz w:val="20"/>
        </w:rPr>
      </w:pPr>
      <w:r w:rsidRPr="002B7423">
        <w:rPr>
          <w:rFonts w:cs="Arial"/>
          <w:b/>
          <w:sz w:val="20"/>
        </w:rPr>
        <w:t xml:space="preserve">General Labourer – Hourly Rates  </w:t>
      </w:r>
    </w:p>
    <w:p w14:paraId="2381E046" w14:textId="77777777" w:rsidR="002B7423" w:rsidRPr="002B7423" w:rsidRDefault="002B7423" w:rsidP="002B7423">
      <w:pPr>
        <w:ind w:right="3600"/>
        <w:rPr>
          <w:rFonts w:cs="Arial"/>
          <w:sz w:val="20"/>
        </w:rPr>
      </w:pPr>
      <w:r w:rsidRPr="002B7423">
        <w:rPr>
          <w:rFonts w:cs="Arial"/>
          <w:sz w:val="20"/>
        </w:rPr>
        <w:t>Total Rate (including all markups, allowances, site condition, work schedules, supervision and total costs, etc.)</w:t>
      </w:r>
    </w:p>
    <w:p w14:paraId="48859088" w14:textId="77777777" w:rsidR="002B7423" w:rsidRPr="002B7423" w:rsidRDefault="002B7423" w:rsidP="002B7423">
      <w:pPr>
        <w:ind w:right="720"/>
        <w:rPr>
          <w:rFonts w:cs="Arial"/>
          <w:sz w:val="20"/>
        </w:rPr>
      </w:pPr>
    </w:p>
    <w:p w14:paraId="4706869A" w14:textId="16967B3D" w:rsidR="002B7423" w:rsidRPr="002B7423" w:rsidRDefault="002B7423" w:rsidP="008C291E">
      <w:pPr>
        <w:spacing w:line="276" w:lineRule="auto"/>
        <w:ind w:right="720"/>
        <w:rPr>
          <w:rFonts w:cs="Arial"/>
          <w:sz w:val="20"/>
        </w:rPr>
      </w:pPr>
      <w:r w:rsidRPr="002B7423">
        <w:rPr>
          <w:rFonts w:cs="Arial"/>
          <w:sz w:val="20"/>
        </w:rPr>
        <w:t>Price per Hour</w:t>
      </w:r>
      <w:r w:rsidRPr="002B7423">
        <w:rPr>
          <w:rFonts w:cs="Arial"/>
          <w:sz w:val="20"/>
        </w:rPr>
        <w:tab/>
        <w:t xml:space="preserve"> - Regular (Day) Shift</w:t>
      </w:r>
      <w:r w:rsidRPr="002B7423">
        <w:rPr>
          <w:rFonts w:cs="Arial"/>
          <w:sz w:val="20"/>
        </w:rPr>
        <w:tab/>
      </w:r>
      <w:r w:rsidRPr="002B7423">
        <w:rPr>
          <w:rFonts w:cs="Arial"/>
          <w:sz w:val="20"/>
        </w:rPr>
        <w:tab/>
      </w:r>
      <w:r w:rsidRPr="002B7423">
        <w:rPr>
          <w:rFonts w:cs="Arial"/>
          <w:sz w:val="20"/>
        </w:rPr>
        <w:tab/>
      </w:r>
      <w:r w:rsidRPr="002B7423">
        <w:rPr>
          <w:rFonts w:cs="Arial"/>
          <w:sz w:val="20"/>
        </w:rPr>
        <w:tab/>
        <w:t xml:space="preserve"> </w:t>
      </w:r>
      <w:r w:rsidRPr="002B7423">
        <w:rPr>
          <w:rFonts w:cs="Arial"/>
          <w:sz w:val="20"/>
        </w:rPr>
        <w:tab/>
        <w:t xml:space="preserve">$   </w:t>
      </w:r>
      <w:r w:rsidRPr="002B7423">
        <w:rPr>
          <w:rFonts w:cs="Arial"/>
          <w:sz w:val="20"/>
        </w:rPr>
        <w:softHyphen/>
      </w:r>
      <w:r w:rsidRPr="002B7423">
        <w:rPr>
          <w:rFonts w:cs="Arial"/>
          <w:sz w:val="20"/>
        </w:rPr>
        <w:softHyphen/>
        <w:t>___</w:t>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t>____</w:t>
      </w:r>
      <w:r w:rsidRPr="002B7423">
        <w:rPr>
          <w:rFonts w:cs="Arial"/>
          <w:sz w:val="20"/>
        </w:rPr>
        <w:softHyphen/>
      </w:r>
      <w:r w:rsidRPr="002B7423">
        <w:rPr>
          <w:rFonts w:cs="Arial"/>
          <w:sz w:val="20"/>
        </w:rPr>
        <w:softHyphen/>
        <w:t xml:space="preserve">________  </w:t>
      </w:r>
    </w:p>
    <w:p w14:paraId="60668993" w14:textId="26029CD1" w:rsidR="002B7423" w:rsidRPr="002B7423" w:rsidRDefault="002B7423" w:rsidP="008C291E">
      <w:pPr>
        <w:spacing w:line="276" w:lineRule="auto"/>
        <w:ind w:right="720"/>
        <w:rPr>
          <w:rFonts w:cs="Arial"/>
          <w:sz w:val="20"/>
        </w:rPr>
      </w:pPr>
      <w:r w:rsidRPr="002B7423">
        <w:rPr>
          <w:rFonts w:cs="Arial"/>
          <w:sz w:val="20"/>
        </w:rPr>
        <w:t>Price per Hour</w:t>
      </w:r>
      <w:r w:rsidRPr="002B7423">
        <w:rPr>
          <w:rFonts w:cs="Arial"/>
          <w:sz w:val="20"/>
        </w:rPr>
        <w:tab/>
        <w:t xml:space="preserve"> - Non-Regular (night) shift</w:t>
      </w:r>
      <w:r w:rsidRPr="002B7423">
        <w:rPr>
          <w:rFonts w:cs="Arial"/>
          <w:sz w:val="20"/>
        </w:rPr>
        <w:tab/>
      </w:r>
      <w:r w:rsidRPr="002B7423">
        <w:rPr>
          <w:rFonts w:cs="Arial"/>
          <w:sz w:val="20"/>
        </w:rPr>
        <w:tab/>
      </w:r>
      <w:r w:rsidRPr="002B7423">
        <w:rPr>
          <w:rFonts w:cs="Arial"/>
          <w:sz w:val="20"/>
        </w:rPr>
        <w:tab/>
      </w:r>
      <w:r w:rsidRPr="002B7423">
        <w:rPr>
          <w:rFonts w:cs="Arial"/>
          <w:sz w:val="20"/>
        </w:rPr>
        <w:tab/>
        <w:t xml:space="preserve">$   </w:t>
      </w:r>
      <w:r w:rsidRPr="002B7423">
        <w:rPr>
          <w:rFonts w:cs="Arial"/>
          <w:sz w:val="20"/>
        </w:rPr>
        <w:softHyphen/>
      </w:r>
      <w:r w:rsidRPr="002B7423">
        <w:rPr>
          <w:rFonts w:cs="Arial"/>
          <w:sz w:val="20"/>
        </w:rPr>
        <w:softHyphen/>
        <w:t>___</w:t>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t>____</w:t>
      </w:r>
      <w:r w:rsidRPr="002B7423">
        <w:rPr>
          <w:rFonts w:cs="Arial"/>
          <w:sz w:val="20"/>
        </w:rPr>
        <w:softHyphen/>
      </w:r>
      <w:r w:rsidRPr="002B7423">
        <w:rPr>
          <w:rFonts w:cs="Arial"/>
          <w:sz w:val="20"/>
        </w:rPr>
        <w:softHyphen/>
        <w:t>________</w:t>
      </w:r>
    </w:p>
    <w:p w14:paraId="58B8BF1E" w14:textId="319BFD4C" w:rsidR="002B7423" w:rsidRPr="002B7423" w:rsidRDefault="002B7423" w:rsidP="008C291E">
      <w:pPr>
        <w:spacing w:line="276" w:lineRule="auto"/>
        <w:ind w:right="720"/>
        <w:rPr>
          <w:rFonts w:cs="Arial"/>
          <w:sz w:val="20"/>
        </w:rPr>
      </w:pPr>
      <w:r w:rsidRPr="002B7423">
        <w:rPr>
          <w:rFonts w:cs="Arial"/>
          <w:sz w:val="20"/>
        </w:rPr>
        <w:t>Price per Hour</w:t>
      </w:r>
      <w:r w:rsidRPr="002B7423">
        <w:rPr>
          <w:rFonts w:cs="Arial"/>
          <w:sz w:val="20"/>
        </w:rPr>
        <w:tab/>
        <w:t xml:space="preserve"> - Overtime shift</w:t>
      </w:r>
      <w:r w:rsidRPr="002B7423">
        <w:rPr>
          <w:rFonts w:cs="Arial"/>
          <w:sz w:val="20"/>
        </w:rPr>
        <w:tab/>
      </w:r>
      <w:r w:rsidRPr="002B7423">
        <w:rPr>
          <w:rFonts w:cs="Arial"/>
          <w:sz w:val="20"/>
        </w:rPr>
        <w:tab/>
      </w:r>
      <w:r w:rsidRPr="002B7423">
        <w:rPr>
          <w:rFonts w:cs="Arial"/>
          <w:sz w:val="20"/>
        </w:rPr>
        <w:tab/>
      </w:r>
      <w:r w:rsidRPr="002B7423">
        <w:rPr>
          <w:rFonts w:cs="Arial"/>
          <w:sz w:val="20"/>
        </w:rPr>
        <w:tab/>
      </w:r>
      <w:r>
        <w:rPr>
          <w:rFonts w:cs="Arial"/>
          <w:sz w:val="20"/>
        </w:rPr>
        <w:tab/>
      </w:r>
      <w:r w:rsidRPr="002B7423">
        <w:rPr>
          <w:rFonts w:cs="Arial"/>
          <w:sz w:val="20"/>
        </w:rPr>
        <w:tab/>
        <w:t xml:space="preserve">$   </w:t>
      </w:r>
      <w:r w:rsidRPr="002B7423">
        <w:rPr>
          <w:rFonts w:cs="Arial"/>
          <w:sz w:val="20"/>
        </w:rPr>
        <w:softHyphen/>
      </w:r>
      <w:r w:rsidRPr="002B7423">
        <w:rPr>
          <w:rFonts w:cs="Arial"/>
          <w:sz w:val="20"/>
        </w:rPr>
        <w:softHyphen/>
        <w:t>___</w:t>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t>____</w:t>
      </w:r>
      <w:r w:rsidRPr="002B7423">
        <w:rPr>
          <w:rFonts w:cs="Arial"/>
          <w:sz w:val="20"/>
        </w:rPr>
        <w:softHyphen/>
      </w:r>
      <w:r w:rsidRPr="002B7423">
        <w:rPr>
          <w:rFonts w:cs="Arial"/>
          <w:sz w:val="20"/>
        </w:rPr>
        <w:softHyphen/>
        <w:t>________</w:t>
      </w:r>
    </w:p>
    <w:p w14:paraId="12D39F72" w14:textId="77777777" w:rsidR="00682414" w:rsidRDefault="00682414" w:rsidP="002B7423">
      <w:pPr>
        <w:rPr>
          <w:sz w:val="20"/>
        </w:rPr>
      </w:pPr>
    </w:p>
    <w:p w14:paraId="367DCA11" w14:textId="77777777" w:rsidR="009E31A9" w:rsidRPr="004E7FF5" w:rsidRDefault="009E31A9" w:rsidP="009E31A9">
      <w:pPr>
        <w:pStyle w:val="Footer"/>
        <w:ind w:right="720"/>
        <w:rPr>
          <w:rFonts w:cs="Arial"/>
          <w:b/>
          <w:sz w:val="20"/>
        </w:rPr>
      </w:pPr>
      <w:r w:rsidRPr="004E7FF5">
        <w:rPr>
          <w:rFonts w:cs="Arial"/>
          <w:b/>
          <w:sz w:val="20"/>
        </w:rPr>
        <w:t xml:space="preserve">UNIT PRICE No. </w:t>
      </w:r>
      <w:r>
        <w:rPr>
          <w:rFonts w:cs="Arial"/>
          <w:b/>
          <w:sz w:val="20"/>
        </w:rPr>
        <w:fldChar w:fldCharType="begin"/>
      </w:r>
      <w:r>
        <w:rPr>
          <w:rFonts w:cs="Arial"/>
          <w:b/>
          <w:sz w:val="20"/>
        </w:rPr>
        <w:instrText xml:space="preserve"> LISTNUM  LegalDefault </w:instrText>
      </w:r>
      <w:r>
        <w:rPr>
          <w:rFonts w:cs="Arial"/>
          <w:b/>
          <w:sz w:val="20"/>
        </w:rPr>
        <w:fldChar w:fldCharType="end">
          <w:numberingChange w:id="1" w:author="Mike Yang" w:date="2024-06-13T09:07:00Z" w:original="2."/>
        </w:fldChar>
      </w:r>
    </w:p>
    <w:p w14:paraId="12BDBA75" w14:textId="77777777" w:rsidR="009E31A9" w:rsidRDefault="009E31A9" w:rsidP="009E31A9">
      <w:pPr>
        <w:rPr>
          <w:rFonts w:cs="Arial"/>
          <w:b/>
          <w:sz w:val="20"/>
        </w:rPr>
      </w:pPr>
      <w:r w:rsidRPr="006655E3">
        <w:rPr>
          <w:rFonts w:cs="Arial"/>
          <w:b/>
          <w:sz w:val="20"/>
        </w:rPr>
        <w:t xml:space="preserve">Rough Carpenter – Hourly Rates  </w:t>
      </w:r>
    </w:p>
    <w:p w14:paraId="13A6CA89" w14:textId="77777777" w:rsidR="009E31A9" w:rsidRPr="004E7FF5" w:rsidRDefault="009E31A9" w:rsidP="009E31A9">
      <w:pPr>
        <w:ind w:right="3600"/>
        <w:rPr>
          <w:rFonts w:cs="Arial"/>
          <w:sz w:val="20"/>
        </w:rPr>
      </w:pPr>
      <w:r w:rsidRPr="004E7FF5">
        <w:rPr>
          <w:rFonts w:cs="Arial"/>
          <w:sz w:val="20"/>
        </w:rPr>
        <w:t>Total Rate (including all markups, allowances, site condition, work schedules, supervision and total costs, etc.)</w:t>
      </w:r>
    </w:p>
    <w:p w14:paraId="00B4ADCF" w14:textId="77777777" w:rsidR="009E31A9" w:rsidRPr="004E7FF5" w:rsidRDefault="009E31A9" w:rsidP="009E31A9">
      <w:pPr>
        <w:ind w:right="720"/>
        <w:rPr>
          <w:rFonts w:cs="Arial"/>
          <w:sz w:val="20"/>
        </w:rPr>
      </w:pPr>
    </w:p>
    <w:p w14:paraId="2E7C8EFB" w14:textId="77777777" w:rsidR="009E31A9" w:rsidRPr="004E7FF5" w:rsidRDefault="009E31A9" w:rsidP="009E31A9">
      <w:pPr>
        <w:spacing w:line="276" w:lineRule="auto"/>
        <w:ind w:right="720"/>
        <w:rPr>
          <w:rFonts w:cs="Arial"/>
          <w:sz w:val="20"/>
        </w:rPr>
      </w:pPr>
      <w:r w:rsidRPr="004E7FF5">
        <w:rPr>
          <w:rFonts w:cs="Arial"/>
          <w:sz w:val="20"/>
        </w:rPr>
        <w:t>Price per Hour</w:t>
      </w:r>
      <w:r w:rsidRPr="004E7FF5">
        <w:rPr>
          <w:rFonts w:cs="Arial"/>
          <w:sz w:val="20"/>
        </w:rPr>
        <w:tab/>
        <w:t xml:space="preserve"> - Regular (Day) Shift</w:t>
      </w:r>
      <w:r w:rsidRPr="004E7FF5">
        <w:rPr>
          <w:rFonts w:cs="Arial"/>
          <w:sz w:val="20"/>
        </w:rPr>
        <w:tab/>
      </w:r>
      <w:r w:rsidRPr="004E7FF5">
        <w:rPr>
          <w:rFonts w:cs="Arial"/>
          <w:sz w:val="20"/>
        </w:rPr>
        <w:tab/>
      </w:r>
      <w:r w:rsidRPr="004E7FF5">
        <w:rPr>
          <w:rFonts w:cs="Arial"/>
          <w:sz w:val="20"/>
        </w:rPr>
        <w:tab/>
      </w:r>
      <w:r w:rsidRPr="004E7FF5">
        <w:rPr>
          <w:rFonts w:cs="Arial"/>
          <w:sz w:val="20"/>
        </w:rPr>
        <w:tab/>
      </w:r>
      <w:r w:rsidRPr="004E7FF5">
        <w:rPr>
          <w:rFonts w:cs="Arial"/>
          <w:sz w:val="20"/>
        </w:rPr>
        <w:tab/>
        <w:t xml:space="preserve">$   </w:t>
      </w:r>
      <w:r w:rsidRPr="004E7FF5">
        <w:rPr>
          <w:rFonts w:cs="Arial"/>
          <w:sz w:val="20"/>
        </w:rPr>
        <w:softHyphen/>
      </w:r>
      <w:r w:rsidRPr="004E7FF5">
        <w:rPr>
          <w:rFonts w:cs="Arial"/>
          <w:sz w:val="20"/>
        </w:rPr>
        <w:softHyphen/>
        <w:t>___</w:t>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t>____</w:t>
      </w:r>
      <w:r w:rsidRPr="004E7FF5">
        <w:rPr>
          <w:rFonts w:cs="Arial"/>
          <w:sz w:val="20"/>
        </w:rPr>
        <w:softHyphen/>
      </w:r>
      <w:r w:rsidRPr="004E7FF5">
        <w:rPr>
          <w:rFonts w:cs="Arial"/>
          <w:sz w:val="20"/>
        </w:rPr>
        <w:softHyphen/>
        <w:t>___</w:t>
      </w:r>
      <w:r>
        <w:rPr>
          <w:rFonts w:cs="Arial"/>
          <w:sz w:val="20"/>
        </w:rPr>
        <w:t>_____</w:t>
      </w:r>
      <w:r w:rsidRPr="004E7FF5">
        <w:rPr>
          <w:rFonts w:cs="Arial"/>
          <w:sz w:val="20"/>
        </w:rPr>
        <w:t xml:space="preserve">_  </w:t>
      </w:r>
    </w:p>
    <w:p w14:paraId="7B85F02C" w14:textId="77777777" w:rsidR="009E31A9" w:rsidRPr="004E7FF5" w:rsidRDefault="009E31A9" w:rsidP="009E31A9">
      <w:pPr>
        <w:spacing w:line="276" w:lineRule="auto"/>
        <w:ind w:right="720"/>
        <w:rPr>
          <w:rFonts w:cs="Arial"/>
          <w:sz w:val="20"/>
        </w:rPr>
      </w:pPr>
      <w:r w:rsidRPr="004E7FF5">
        <w:rPr>
          <w:rFonts w:cs="Arial"/>
          <w:sz w:val="20"/>
        </w:rPr>
        <w:t>Price per Hour</w:t>
      </w:r>
      <w:r w:rsidRPr="004E7FF5">
        <w:rPr>
          <w:rFonts w:cs="Arial"/>
          <w:sz w:val="20"/>
        </w:rPr>
        <w:tab/>
        <w:t xml:space="preserve"> - Non-Regular (night) shift</w:t>
      </w:r>
      <w:r w:rsidRPr="004E7FF5">
        <w:rPr>
          <w:rFonts w:cs="Arial"/>
          <w:sz w:val="20"/>
        </w:rPr>
        <w:tab/>
      </w:r>
      <w:r w:rsidRPr="004E7FF5">
        <w:rPr>
          <w:rFonts w:cs="Arial"/>
          <w:sz w:val="20"/>
        </w:rPr>
        <w:tab/>
      </w:r>
      <w:r w:rsidRPr="004E7FF5">
        <w:rPr>
          <w:rFonts w:cs="Arial"/>
          <w:sz w:val="20"/>
        </w:rPr>
        <w:tab/>
      </w:r>
      <w:r w:rsidRPr="004E7FF5">
        <w:rPr>
          <w:rFonts w:cs="Arial"/>
          <w:sz w:val="20"/>
        </w:rPr>
        <w:tab/>
        <w:t xml:space="preserve">$   </w:t>
      </w:r>
      <w:r w:rsidRPr="004E7FF5">
        <w:rPr>
          <w:rFonts w:cs="Arial"/>
          <w:sz w:val="20"/>
        </w:rPr>
        <w:softHyphen/>
      </w:r>
      <w:r w:rsidRPr="004E7FF5">
        <w:rPr>
          <w:rFonts w:cs="Arial"/>
          <w:sz w:val="20"/>
        </w:rPr>
        <w:softHyphen/>
        <w:t>___</w:t>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t>____</w:t>
      </w:r>
      <w:r w:rsidRPr="004E7FF5">
        <w:rPr>
          <w:rFonts w:cs="Arial"/>
          <w:sz w:val="20"/>
        </w:rPr>
        <w:softHyphen/>
      </w:r>
      <w:r w:rsidRPr="004E7FF5">
        <w:rPr>
          <w:rFonts w:cs="Arial"/>
          <w:sz w:val="20"/>
        </w:rPr>
        <w:softHyphen/>
        <w:t>____</w:t>
      </w:r>
      <w:r>
        <w:rPr>
          <w:rFonts w:cs="Arial"/>
          <w:sz w:val="20"/>
        </w:rPr>
        <w:t>_____</w:t>
      </w:r>
    </w:p>
    <w:p w14:paraId="5C5BCE24" w14:textId="77777777" w:rsidR="009E31A9" w:rsidRPr="004E7FF5" w:rsidRDefault="009E31A9" w:rsidP="009E31A9">
      <w:pPr>
        <w:spacing w:line="276" w:lineRule="auto"/>
        <w:ind w:right="720"/>
        <w:rPr>
          <w:rFonts w:cs="Arial"/>
          <w:sz w:val="20"/>
        </w:rPr>
      </w:pPr>
      <w:r w:rsidRPr="004E7FF5">
        <w:rPr>
          <w:rFonts w:cs="Arial"/>
          <w:sz w:val="20"/>
        </w:rPr>
        <w:t>Price per Hour</w:t>
      </w:r>
      <w:r w:rsidRPr="004E7FF5">
        <w:rPr>
          <w:rFonts w:cs="Arial"/>
          <w:sz w:val="20"/>
        </w:rPr>
        <w:tab/>
        <w:t xml:space="preserve"> - Overtime shift</w:t>
      </w:r>
      <w:r w:rsidRPr="004E7FF5">
        <w:rPr>
          <w:rFonts w:cs="Arial"/>
          <w:sz w:val="20"/>
        </w:rPr>
        <w:tab/>
      </w:r>
      <w:r w:rsidRPr="004E7FF5">
        <w:rPr>
          <w:rFonts w:cs="Arial"/>
          <w:sz w:val="20"/>
        </w:rPr>
        <w:tab/>
      </w:r>
      <w:r w:rsidRPr="004E7FF5">
        <w:rPr>
          <w:rFonts w:cs="Arial"/>
          <w:sz w:val="20"/>
        </w:rPr>
        <w:tab/>
      </w:r>
      <w:r w:rsidRPr="004E7FF5">
        <w:rPr>
          <w:rFonts w:cs="Arial"/>
          <w:sz w:val="20"/>
        </w:rPr>
        <w:tab/>
      </w:r>
      <w:r>
        <w:rPr>
          <w:rFonts w:cs="Arial"/>
          <w:sz w:val="20"/>
        </w:rPr>
        <w:tab/>
      </w:r>
      <w:r w:rsidRPr="004E7FF5">
        <w:rPr>
          <w:rFonts w:cs="Arial"/>
          <w:sz w:val="20"/>
        </w:rPr>
        <w:tab/>
        <w:t xml:space="preserve">$   </w:t>
      </w:r>
      <w:r w:rsidRPr="004E7FF5">
        <w:rPr>
          <w:rFonts w:cs="Arial"/>
          <w:sz w:val="20"/>
        </w:rPr>
        <w:softHyphen/>
      </w:r>
      <w:r w:rsidRPr="004E7FF5">
        <w:rPr>
          <w:rFonts w:cs="Arial"/>
          <w:sz w:val="20"/>
        </w:rPr>
        <w:softHyphen/>
        <w:t>___</w:t>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t>____</w:t>
      </w:r>
      <w:r w:rsidRPr="004E7FF5">
        <w:rPr>
          <w:rFonts w:cs="Arial"/>
          <w:sz w:val="20"/>
        </w:rPr>
        <w:softHyphen/>
      </w:r>
      <w:r w:rsidRPr="004E7FF5">
        <w:rPr>
          <w:rFonts w:cs="Arial"/>
          <w:sz w:val="20"/>
        </w:rPr>
        <w:softHyphen/>
        <w:t>____</w:t>
      </w:r>
      <w:r>
        <w:rPr>
          <w:rFonts w:cs="Arial"/>
          <w:sz w:val="20"/>
        </w:rPr>
        <w:t>_____</w:t>
      </w:r>
    </w:p>
    <w:p w14:paraId="490030F1" w14:textId="77777777" w:rsidR="009E31A9" w:rsidRDefault="009E31A9" w:rsidP="009E31A9">
      <w:pPr>
        <w:jc w:val="both"/>
        <w:rPr>
          <w:b/>
        </w:rPr>
      </w:pPr>
    </w:p>
    <w:p w14:paraId="038A2B7F" w14:textId="77777777" w:rsidR="009E31A9" w:rsidRPr="004E7FF5" w:rsidRDefault="009E31A9" w:rsidP="009E31A9">
      <w:pPr>
        <w:pStyle w:val="Footer"/>
        <w:ind w:right="720"/>
        <w:rPr>
          <w:rFonts w:cs="Arial"/>
          <w:b/>
          <w:sz w:val="20"/>
        </w:rPr>
      </w:pPr>
      <w:r w:rsidRPr="004E7FF5">
        <w:rPr>
          <w:rFonts w:cs="Arial"/>
          <w:b/>
          <w:sz w:val="20"/>
        </w:rPr>
        <w:t xml:space="preserve">UNIT PRICE No. </w:t>
      </w:r>
      <w:r>
        <w:rPr>
          <w:rFonts w:cs="Arial"/>
          <w:b/>
          <w:sz w:val="20"/>
        </w:rPr>
        <w:fldChar w:fldCharType="begin"/>
      </w:r>
      <w:r>
        <w:rPr>
          <w:rFonts w:cs="Arial"/>
          <w:b/>
          <w:sz w:val="20"/>
        </w:rPr>
        <w:instrText xml:space="preserve"> LISTNUM  LegalDefault </w:instrText>
      </w:r>
      <w:r>
        <w:rPr>
          <w:rFonts w:cs="Arial"/>
          <w:b/>
          <w:sz w:val="20"/>
        </w:rPr>
        <w:fldChar w:fldCharType="end">
          <w:numberingChange w:id="2" w:author="Mike Yang" w:date="2024-06-13T09:07:00Z" w:original="3."/>
        </w:fldChar>
      </w:r>
    </w:p>
    <w:p w14:paraId="66B36806" w14:textId="77777777" w:rsidR="009E31A9" w:rsidRDefault="009E31A9" w:rsidP="009E31A9">
      <w:pPr>
        <w:rPr>
          <w:rFonts w:cs="Arial"/>
          <w:b/>
          <w:sz w:val="20"/>
        </w:rPr>
      </w:pPr>
      <w:r w:rsidRPr="006655E3">
        <w:rPr>
          <w:rFonts w:cs="Arial"/>
          <w:b/>
          <w:sz w:val="20"/>
        </w:rPr>
        <w:t xml:space="preserve">Finish Carpenter – Hourly Rates  </w:t>
      </w:r>
    </w:p>
    <w:p w14:paraId="0BAA9390" w14:textId="77777777" w:rsidR="009E31A9" w:rsidRPr="004E7FF5" w:rsidRDefault="009E31A9" w:rsidP="009E31A9">
      <w:pPr>
        <w:ind w:right="3600"/>
        <w:rPr>
          <w:rFonts w:cs="Arial"/>
          <w:sz w:val="20"/>
        </w:rPr>
      </w:pPr>
      <w:r w:rsidRPr="004E7FF5">
        <w:rPr>
          <w:rFonts w:cs="Arial"/>
          <w:sz w:val="20"/>
        </w:rPr>
        <w:t>Total Rate (including all markups, allowances, site condition, work schedules, supervision and total costs, etc.)</w:t>
      </w:r>
    </w:p>
    <w:p w14:paraId="29EBA593" w14:textId="77777777" w:rsidR="009E31A9" w:rsidRPr="004E7FF5" w:rsidRDefault="009E31A9" w:rsidP="009E31A9">
      <w:pPr>
        <w:ind w:right="720"/>
        <w:rPr>
          <w:rFonts w:cs="Arial"/>
          <w:sz w:val="20"/>
        </w:rPr>
      </w:pPr>
    </w:p>
    <w:p w14:paraId="503BBCF6" w14:textId="77777777" w:rsidR="009E31A9" w:rsidRPr="004E7FF5" w:rsidRDefault="009E31A9" w:rsidP="009E31A9">
      <w:pPr>
        <w:spacing w:line="276" w:lineRule="auto"/>
        <w:ind w:right="720"/>
        <w:rPr>
          <w:rFonts w:cs="Arial"/>
          <w:sz w:val="20"/>
        </w:rPr>
      </w:pPr>
      <w:r w:rsidRPr="004E7FF5">
        <w:rPr>
          <w:rFonts w:cs="Arial"/>
          <w:sz w:val="20"/>
        </w:rPr>
        <w:t>Price per Hour</w:t>
      </w:r>
      <w:r w:rsidRPr="004E7FF5">
        <w:rPr>
          <w:rFonts w:cs="Arial"/>
          <w:sz w:val="20"/>
        </w:rPr>
        <w:tab/>
        <w:t xml:space="preserve"> - Regular (Day) Shift</w:t>
      </w:r>
      <w:r w:rsidRPr="004E7FF5">
        <w:rPr>
          <w:rFonts w:cs="Arial"/>
          <w:sz w:val="20"/>
        </w:rPr>
        <w:tab/>
      </w:r>
      <w:r w:rsidRPr="004E7FF5">
        <w:rPr>
          <w:rFonts w:cs="Arial"/>
          <w:sz w:val="20"/>
        </w:rPr>
        <w:tab/>
      </w:r>
      <w:r w:rsidRPr="004E7FF5">
        <w:rPr>
          <w:rFonts w:cs="Arial"/>
          <w:sz w:val="20"/>
        </w:rPr>
        <w:tab/>
      </w:r>
      <w:r w:rsidRPr="004E7FF5">
        <w:rPr>
          <w:rFonts w:cs="Arial"/>
          <w:sz w:val="20"/>
        </w:rPr>
        <w:tab/>
      </w:r>
      <w:r w:rsidRPr="004E7FF5">
        <w:rPr>
          <w:rFonts w:cs="Arial"/>
          <w:sz w:val="20"/>
        </w:rPr>
        <w:tab/>
        <w:t xml:space="preserve">$   </w:t>
      </w:r>
      <w:r w:rsidRPr="004E7FF5">
        <w:rPr>
          <w:rFonts w:cs="Arial"/>
          <w:sz w:val="20"/>
        </w:rPr>
        <w:softHyphen/>
      </w:r>
      <w:r w:rsidRPr="004E7FF5">
        <w:rPr>
          <w:rFonts w:cs="Arial"/>
          <w:sz w:val="20"/>
        </w:rPr>
        <w:softHyphen/>
        <w:t>___</w:t>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t>____</w:t>
      </w:r>
      <w:r w:rsidRPr="004E7FF5">
        <w:rPr>
          <w:rFonts w:cs="Arial"/>
          <w:sz w:val="20"/>
        </w:rPr>
        <w:softHyphen/>
      </w:r>
      <w:r w:rsidRPr="004E7FF5">
        <w:rPr>
          <w:rFonts w:cs="Arial"/>
          <w:sz w:val="20"/>
        </w:rPr>
        <w:softHyphen/>
        <w:t>___</w:t>
      </w:r>
      <w:r>
        <w:rPr>
          <w:rFonts w:cs="Arial"/>
          <w:sz w:val="20"/>
        </w:rPr>
        <w:t>_____</w:t>
      </w:r>
      <w:r w:rsidRPr="004E7FF5">
        <w:rPr>
          <w:rFonts w:cs="Arial"/>
          <w:sz w:val="20"/>
        </w:rPr>
        <w:t xml:space="preserve">_  </w:t>
      </w:r>
    </w:p>
    <w:p w14:paraId="1ECD0AED" w14:textId="77777777" w:rsidR="009E31A9" w:rsidRPr="004E7FF5" w:rsidRDefault="009E31A9" w:rsidP="009E31A9">
      <w:pPr>
        <w:spacing w:line="276" w:lineRule="auto"/>
        <w:ind w:right="720"/>
        <w:rPr>
          <w:rFonts w:cs="Arial"/>
          <w:sz w:val="20"/>
        </w:rPr>
      </w:pPr>
      <w:r w:rsidRPr="004E7FF5">
        <w:rPr>
          <w:rFonts w:cs="Arial"/>
          <w:sz w:val="20"/>
        </w:rPr>
        <w:t>Price per Hour</w:t>
      </w:r>
      <w:r w:rsidRPr="004E7FF5">
        <w:rPr>
          <w:rFonts w:cs="Arial"/>
          <w:sz w:val="20"/>
        </w:rPr>
        <w:tab/>
        <w:t xml:space="preserve"> - Non-Regular (night) shift</w:t>
      </w:r>
      <w:r w:rsidRPr="004E7FF5">
        <w:rPr>
          <w:rFonts w:cs="Arial"/>
          <w:sz w:val="20"/>
        </w:rPr>
        <w:tab/>
      </w:r>
      <w:r w:rsidRPr="004E7FF5">
        <w:rPr>
          <w:rFonts w:cs="Arial"/>
          <w:sz w:val="20"/>
        </w:rPr>
        <w:tab/>
      </w:r>
      <w:r w:rsidRPr="004E7FF5">
        <w:rPr>
          <w:rFonts w:cs="Arial"/>
          <w:sz w:val="20"/>
        </w:rPr>
        <w:tab/>
      </w:r>
      <w:r w:rsidRPr="004E7FF5">
        <w:rPr>
          <w:rFonts w:cs="Arial"/>
          <w:sz w:val="20"/>
        </w:rPr>
        <w:tab/>
        <w:t xml:space="preserve">$   </w:t>
      </w:r>
      <w:r w:rsidRPr="004E7FF5">
        <w:rPr>
          <w:rFonts w:cs="Arial"/>
          <w:sz w:val="20"/>
        </w:rPr>
        <w:softHyphen/>
      </w:r>
      <w:r w:rsidRPr="004E7FF5">
        <w:rPr>
          <w:rFonts w:cs="Arial"/>
          <w:sz w:val="20"/>
        </w:rPr>
        <w:softHyphen/>
        <w:t>___</w:t>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t>____</w:t>
      </w:r>
      <w:r w:rsidRPr="004E7FF5">
        <w:rPr>
          <w:rFonts w:cs="Arial"/>
          <w:sz w:val="20"/>
        </w:rPr>
        <w:softHyphen/>
      </w:r>
      <w:r w:rsidRPr="004E7FF5">
        <w:rPr>
          <w:rFonts w:cs="Arial"/>
          <w:sz w:val="20"/>
        </w:rPr>
        <w:softHyphen/>
        <w:t>____</w:t>
      </w:r>
      <w:r>
        <w:rPr>
          <w:rFonts w:cs="Arial"/>
          <w:sz w:val="20"/>
        </w:rPr>
        <w:t>_____</w:t>
      </w:r>
    </w:p>
    <w:p w14:paraId="20521D62" w14:textId="4A4C5083" w:rsidR="003816CE" w:rsidRPr="00437F83" w:rsidRDefault="009E31A9" w:rsidP="004C54C0">
      <w:pPr>
        <w:spacing w:line="276" w:lineRule="auto"/>
        <w:ind w:right="720"/>
        <w:rPr>
          <w:rFonts w:cs="Arial"/>
          <w:b/>
          <w:bCs/>
          <w:i/>
          <w:sz w:val="20"/>
        </w:rPr>
      </w:pPr>
      <w:r w:rsidRPr="004E7FF5">
        <w:rPr>
          <w:rFonts w:cs="Arial"/>
          <w:sz w:val="20"/>
        </w:rPr>
        <w:t>Price per Hour</w:t>
      </w:r>
      <w:r w:rsidRPr="004E7FF5">
        <w:rPr>
          <w:rFonts w:cs="Arial"/>
          <w:sz w:val="20"/>
        </w:rPr>
        <w:tab/>
        <w:t xml:space="preserve"> - Overtime shift</w:t>
      </w:r>
      <w:r w:rsidRPr="004E7FF5">
        <w:rPr>
          <w:rFonts w:cs="Arial"/>
          <w:sz w:val="20"/>
        </w:rPr>
        <w:tab/>
      </w:r>
      <w:r w:rsidRPr="004E7FF5">
        <w:rPr>
          <w:rFonts w:cs="Arial"/>
          <w:sz w:val="20"/>
        </w:rPr>
        <w:tab/>
      </w:r>
      <w:r w:rsidRPr="004E7FF5">
        <w:rPr>
          <w:rFonts w:cs="Arial"/>
          <w:sz w:val="20"/>
        </w:rPr>
        <w:tab/>
      </w:r>
      <w:r w:rsidRPr="004E7FF5">
        <w:rPr>
          <w:rFonts w:cs="Arial"/>
          <w:sz w:val="20"/>
        </w:rPr>
        <w:tab/>
      </w:r>
      <w:r>
        <w:rPr>
          <w:rFonts w:cs="Arial"/>
          <w:sz w:val="20"/>
        </w:rPr>
        <w:tab/>
      </w:r>
      <w:r w:rsidRPr="004E7FF5">
        <w:rPr>
          <w:rFonts w:cs="Arial"/>
          <w:sz w:val="20"/>
        </w:rPr>
        <w:tab/>
        <w:t xml:space="preserve">$   </w:t>
      </w:r>
      <w:r w:rsidRPr="004E7FF5">
        <w:rPr>
          <w:rFonts w:cs="Arial"/>
          <w:sz w:val="20"/>
        </w:rPr>
        <w:softHyphen/>
      </w:r>
      <w:r w:rsidRPr="004E7FF5">
        <w:rPr>
          <w:rFonts w:cs="Arial"/>
          <w:sz w:val="20"/>
        </w:rPr>
        <w:softHyphen/>
        <w:t>___</w:t>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t>____</w:t>
      </w:r>
      <w:r w:rsidRPr="004E7FF5">
        <w:rPr>
          <w:rFonts w:cs="Arial"/>
          <w:sz w:val="20"/>
        </w:rPr>
        <w:softHyphen/>
      </w:r>
      <w:r w:rsidRPr="004E7FF5">
        <w:rPr>
          <w:rFonts w:cs="Arial"/>
          <w:sz w:val="20"/>
        </w:rPr>
        <w:softHyphen/>
        <w:t>____</w:t>
      </w:r>
      <w:r>
        <w:rPr>
          <w:rFonts w:cs="Arial"/>
          <w:sz w:val="20"/>
        </w:rPr>
        <w:t>_____</w:t>
      </w:r>
    </w:p>
    <w:p w14:paraId="093DF718" w14:textId="77777777" w:rsidR="003816CE" w:rsidRPr="008C291E" w:rsidRDefault="003816CE" w:rsidP="003816CE">
      <w:pPr>
        <w:rPr>
          <w:color w:val="FF0000"/>
          <w:sz w:val="20"/>
        </w:rPr>
      </w:pPr>
    </w:p>
    <w:p w14:paraId="1F372C8E" w14:textId="77777777" w:rsidR="00165434" w:rsidRPr="002B7423" w:rsidRDefault="00165434" w:rsidP="00165434">
      <w:pPr>
        <w:pStyle w:val="Footer"/>
        <w:ind w:right="720"/>
        <w:rPr>
          <w:rFonts w:cs="Arial"/>
          <w:b/>
          <w:sz w:val="20"/>
        </w:rPr>
      </w:pPr>
      <w:r w:rsidRPr="002B7423">
        <w:rPr>
          <w:rFonts w:cs="Arial"/>
          <w:b/>
          <w:sz w:val="20"/>
        </w:rPr>
        <w:t xml:space="preserve">UNIT PRICE No. </w:t>
      </w:r>
      <w:r>
        <w:rPr>
          <w:rFonts w:cs="Arial"/>
          <w:b/>
          <w:sz w:val="20"/>
        </w:rPr>
        <w:fldChar w:fldCharType="begin"/>
      </w:r>
      <w:r>
        <w:rPr>
          <w:rFonts w:cs="Arial"/>
          <w:b/>
          <w:sz w:val="20"/>
        </w:rPr>
        <w:instrText xml:space="preserve"> LISTNUM  LegalDefault </w:instrText>
      </w:r>
      <w:r>
        <w:rPr>
          <w:rFonts w:cs="Arial"/>
          <w:b/>
          <w:sz w:val="20"/>
        </w:rPr>
        <w:fldChar w:fldCharType="end">
          <w:numberingChange w:id="3" w:author="Mike Yang" w:date="2024-06-13T09:07:00Z" w:original="4."/>
        </w:fldChar>
      </w:r>
    </w:p>
    <w:p w14:paraId="22B4F710" w14:textId="77777777" w:rsidR="00165434" w:rsidRPr="002B7423" w:rsidRDefault="00165434" w:rsidP="00165434">
      <w:pPr>
        <w:rPr>
          <w:rFonts w:cs="Arial"/>
          <w:b/>
          <w:sz w:val="20"/>
        </w:rPr>
      </w:pPr>
      <w:r w:rsidRPr="002B7423">
        <w:rPr>
          <w:rFonts w:cs="Arial"/>
          <w:b/>
          <w:sz w:val="20"/>
        </w:rPr>
        <w:t xml:space="preserve">Electrical Personnel – Hourly Rates  </w:t>
      </w:r>
    </w:p>
    <w:p w14:paraId="1376F27D" w14:textId="77777777" w:rsidR="00165434" w:rsidRPr="002B7423" w:rsidRDefault="00165434" w:rsidP="00165434">
      <w:pPr>
        <w:rPr>
          <w:rFonts w:cs="Arial"/>
          <w:sz w:val="20"/>
        </w:rPr>
      </w:pPr>
      <w:r w:rsidRPr="002B7423">
        <w:rPr>
          <w:rFonts w:cs="Arial"/>
          <w:sz w:val="20"/>
        </w:rPr>
        <w:t>Title / Trade - Foreman</w:t>
      </w:r>
    </w:p>
    <w:p w14:paraId="5541586F" w14:textId="77777777" w:rsidR="00165434" w:rsidRPr="002B7423" w:rsidRDefault="00165434" w:rsidP="00165434">
      <w:pPr>
        <w:ind w:right="3600"/>
        <w:rPr>
          <w:rFonts w:cs="Arial"/>
          <w:sz w:val="20"/>
        </w:rPr>
      </w:pPr>
      <w:r w:rsidRPr="002B7423">
        <w:rPr>
          <w:rFonts w:cs="Arial"/>
          <w:sz w:val="20"/>
        </w:rPr>
        <w:t>Total Rate (including all markups, allowances, site condition, work schedules, supervision and total costs, etc.)</w:t>
      </w:r>
    </w:p>
    <w:p w14:paraId="46EA8EEA" w14:textId="77777777" w:rsidR="00165434" w:rsidRPr="002B7423" w:rsidRDefault="00165434" w:rsidP="00165434">
      <w:pPr>
        <w:ind w:right="720"/>
        <w:rPr>
          <w:rFonts w:cs="Arial"/>
          <w:sz w:val="20"/>
        </w:rPr>
      </w:pPr>
    </w:p>
    <w:p w14:paraId="2F7972C3" w14:textId="77777777" w:rsidR="00165434" w:rsidRPr="002B7423" w:rsidRDefault="00165434" w:rsidP="00165434">
      <w:pPr>
        <w:spacing w:line="276" w:lineRule="auto"/>
        <w:ind w:right="720"/>
        <w:rPr>
          <w:rFonts w:cs="Arial"/>
          <w:sz w:val="20"/>
        </w:rPr>
      </w:pPr>
      <w:r w:rsidRPr="002B7423">
        <w:rPr>
          <w:rFonts w:cs="Arial"/>
          <w:sz w:val="20"/>
        </w:rPr>
        <w:t>Price per Hour</w:t>
      </w:r>
      <w:r w:rsidRPr="002B7423">
        <w:rPr>
          <w:rFonts w:cs="Arial"/>
          <w:sz w:val="20"/>
        </w:rPr>
        <w:tab/>
        <w:t xml:space="preserve"> - Regular (Day) Shift</w:t>
      </w:r>
      <w:r w:rsidRPr="002B7423">
        <w:rPr>
          <w:rFonts w:cs="Arial"/>
          <w:sz w:val="20"/>
        </w:rPr>
        <w:tab/>
      </w:r>
      <w:r w:rsidRPr="002B7423">
        <w:rPr>
          <w:rFonts w:cs="Arial"/>
          <w:sz w:val="20"/>
        </w:rPr>
        <w:tab/>
      </w:r>
      <w:r w:rsidRPr="002B7423">
        <w:rPr>
          <w:rFonts w:cs="Arial"/>
          <w:sz w:val="20"/>
        </w:rPr>
        <w:tab/>
      </w:r>
      <w:r w:rsidRPr="002B7423">
        <w:rPr>
          <w:rFonts w:cs="Arial"/>
          <w:sz w:val="20"/>
        </w:rPr>
        <w:tab/>
      </w:r>
      <w:r w:rsidRPr="002B7423">
        <w:rPr>
          <w:rFonts w:cs="Arial"/>
          <w:sz w:val="20"/>
        </w:rPr>
        <w:tab/>
        <w:t xml:space="preserve">$   </w:t>
      </w:r>
      <w:r w:rsidRPr="002B7423">
        <w:rPr>
          <w:rFonts w:cs="Arial"/>
          <w:sz w:val="20"/>
        </w:rPr>
        <w:softHyphen/>
      </w:r>
      <w:r w:rsidRPr="002B7423">
        <w:rPr>
          <w:rFonts w:cs="Arial"/>
          <w:sz w:val="20"/>
        </w:rPr>
        <w:softHyphen/>
        <w:t>___</w:t>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t>____</w:t>
      </w:r>
      <w:r w:rsidRPr="002B7423">
        <w:rPr>
          <w:rFonts w:cs="Arial"/>
          <w:sz w:val="20"/>
        </w:rPr>
        <w:softHyphen/>
      </w:r>
      <w:r w:rsidRPr="002B7423">
        <w:rPr>
          <w:rFonts w:cs="Arial"/>
          <w:sz w:val="20"/>
        </w:rPr>
        <w:softHyphen/>
        <w:t xml:space="preserve">________  </w:t>
      </w:r>
    </w:p>
    <w:p w14:paraId="61346ED1" w14:textId="77777777" w:rsidR="00165434" w:rsidRPr="002B7423" w:rsidRDefault="00165434" w:rsidP="00165434">
      <w:pPr>
        <w:spacing w:line="276" w:lineRule="auto"/>
        <w:ind w:right="720"/>
        <w:rPr>
          <w:rFonts w:cs="Arial"/>
          <w:sz w:val="20"/>
        </w:rPr>
      </w:pPr>
      <w:r w:rsidRPr="002B7423">
        <w:rPr>
          <w:rFonts w:cs="Arial"/>
          <w:sz w:val="20"/>
        </w:rPr>
        <w:t>Price per Hour</w:t>
      </w:r>
      <w:r w:rsidRPr="002B7423">
        <w:rPr>
          <w:rFonts w:cs="Arial"/>
          <w:sz w:val="20"/>
        </w:rPr>
        <w:tab/>
        <w:t xml:space="preserve"> - Non-Regular (night) shift</w:t>
      </w:r>
      <w:r w:rsidRPr="002B7423">
        <w:rPr>
          <w:rFonts w:cs="Arial"/>
          <w:sz w:val="20"/>
        </w:rPr>
        <w:tab/>
      </w:r>
      <w:r w:rsidRPr="002B7423">
        <w:rPr>
          <w:rFonts w:cs="Arial"/>
          <w:sz w:val="20"/>
        </w:rPr>
        <w:tab/>
      </w:r>
      <w:r w:rsidRPr="002B7423">
        <w:rPr>
          <w:rFonts w:cs="Arial"/>
          <w:sz w:val="20"/>
        </w:rPr>
        <w:tab/>
      </w:r>
      <w:r w:rsidRPr="002B7423">
        <w:rPr>
          <w:rFonts w:cs="Arial"/>
          <w:sz w:val="20"/>
        </w:rPr>
        <w:tab/>
        <w:t xml:space="preserve">$   </w:t>
      </w:r>
      <w:r w:rsidRPr="002B7423">
        <w:rPr>
          <w:rFonts w:cs="Arial"/>
          <w:sz w:val="20"/>
        </w:rPr>
        <w:softHyphen/>
      </w:r>
      <w:r w:rsidRPr="002B7423">
        <w:rPr>
          <w:rFonts w:cs="Arial"/>
          <w:sz w:val="20"/>
        </w:rPr>
        <w:softHyphen/>
        <w:t>___</w:t>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t>____</w:t>
      </w:r>
      <w:r w:rsidRPr="002B7423">
        <w:rPr>
          <w:rFonts w:cs="Arial"/>
          <w:sz w:val="20"/>
        </w:rPr>
        <w:softHyphen/>
      </w:r>
      <w:r w:rsidRPr="002B7423">
        <w:rPr>
          <w:rFonts w:cs="Arial"/>
          <w:sz w:val="20"/>
        </w:rPr>
        <w:softHyphen/>
        <w:t>________</w:t>
      </w:r>
    </w:p>
    <w:p w14:paraId="338C28CF" w14:textId="77777777" w:rsidR="00165434" w:rsidRPr="002B7423" w:rsidRDefault="00165434" w:rsidP="00165434">
      <w:pPr>
        <w:spacing w:line="276" w:lineRule="auto"/>
        <w:ind w:right="720"/>
        <w:rPr>
          <w:rFonts w:cs="Arial"/>
          <w:sz w:val="20"/>
        </w:rPr>
      </w:pPr>
      <w:r w:rsidRPr="002B7423">
        <w:rPr>
          <w:rFonts w:cs="Arial"/>
          <w:sz w:val="20"/>
        </w:rPr>
        <w:t>Price per Hour</w:t>
      </w:r>
      <w:r w:rsidRPr="002B7423">
        <w:rPr>
          <w:rFonts w:cs="Arial"/>
          <w:sz w:val="20"/>
        </w:rPr>
        <w:tab/>
        <w:t xml:space="preserve"> - Overtime shift</w:t>
      </w:r>
      <w:r w:rsidRPr="002B7423">
        <w:rPr>
          <w:rFonts w:cs="Arial"/>
          <w:sz w:val="20"/>
        </w:rPr>
        <w:tab/>
      </w:r>
      <w:r w:rsidRPr="002B7423">
        <w:rPr>
          <w:rFonts w:cs="Arial"/>
          <w:sz w:val="20"/>
        </w:rPr>
        <w:tab/>
      </w:r>
      <w:r w:rsidRPr="002B7423">
        <w:rPr>
          <w:rFonts w:cs="Arial"/>
          <w:sz w:val="20"/>
        </w:rPr>
        <w:tab/>
      </w:r>
      <w:r w:rsidRPr="002B7423">
        <w:rPr>
          <w:rFonts w:cs="Arial"/>
          <w:sz w:val="20"/>
        </w:rPr>
        <w:tab/>
      </w:r>
      <w:r>
        <w:rPr>
          <w:rFonts w:cs="Arial"/>
          <w:sz w:val="20"/>
        </w:rPr>
        <w:tab/>
      </w:r>
      <w:r w:rsidRPr="002B7423">
        <w:rPr>
          <w:rFonts w:cs="Arial"/>
          <w:sz w:val="20"/>
        </w:rPr>
        <w:tab/>
        <w:t xml:space="preserve">$   </w:t>
      </w:r>
      <w:r w:rsidRPr="002B7423">
        <w:rPr>
          <w:rFonts w:cs="Arial"/>
          <w:sz w:val="20"/>
        </w:rPr>
        <w:softHyphen/>
      </w:r>
      <w:r w:rsidRPr="002B7423">
        <w:rPr>
          <w:rFonts w:cs="Arial"/>
          <w:sz w:val="20"/>
        </w:rPr>
        <w:softHyphen/>
        <w:t>___</w:t>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t>____</w:t>
      </w:r>
      <w:r w:rsidRPr="002B7423">
        <w:rPr>
          <w:rFonts w:cs="Arial"/>
          <w:sz w:val="20"/>
        </w:rPr>
        <w:softHyphen/>
      </w:r>
      <w:r w:rsidRPr="002B7423">
        <w:rPr>
          <w:rFonts w:cs="Arial"/>
          <w:sz w:val="20"/>
        </w:rPr>
        <w:softHyphen/>
        <w:t>________</w:t>
      </w:r>
    </w:p>
    <w:p w14:paraId="230661B8" w14:textId="77777777" w:rsidR="00165434" w:rsidRPr="002B7423" w:rsidRDefault="00165434" w:rsidP="00165434">
      <w:pPr>
        <w:pStyle w:val="Footer"/>
        <w:ind w:right="720"/>
        <w:rPr>
          <w:rFonts w:cs="Arial"/>
          <w:sz w:val="20"/>
        </w:rPr>
      </w:pPr>
    </w:p>
    <w:p w14:paraId="492A79D4" w14:textId="77777777" w:rsidR="00DF44CB" w:rsidRDefault="00DF44CB" w:rsidP="00165434">
      <w:pPr>
        <w:pStyle w:val="Footer"/>
        <w:ind w:right="720"/>
        <w:rPr>
          <w:rFonts w:cs="Arial"/>
          <w:b/>
          <w:sz w:val="20"/>
        </w:rPr>
      </w:pPr>
    </w:p>
    <w:p w14:paraId="46DFA57D" w14:textId="106D38D8" w:rsidR="00165434" w:rsidRPr="002B7423" w:rsidRDefault="00165434" w:rsidP="00165434">
      <w:pPr>
        <w:pStyle w:val="Footer"/>
        <w:ind w:right="720"/>
        <w:rPr>
          <w:rFonts w:cs="Arial"/>
          <w:b/>
          <w:sz w:val="20"/>
        </w:rPr>
      </w:pPr>
      <w:r w:rsidRPr="002B7423">
        <w:rPr>
          <w:rFonts w:cs="Arial"/>
          <w:b/>
          <w:sz w:val="20"/>
        </w:rPr>
        <w:t xml:space="preserve">UNIT PRICE No. </w:t>
      </w:r>
      <w:r>
        <w:rPr>
          <w:rFonts w:cs="Arial"/>
          <w:b/>
          <w:sz w:val="20"/>
        </w:rPr>
        <w:fldChar w:fldCharType="begin"/>
      </w:r>
      <w:r>
        <w:rPr>
          <w:rFonts w:cs="Arial"/>
          <w:b/>
          <w:sz w:val="20"/>
        </w:rPr>
        <w:instrText xml:space="preserve"> LISTNUM  LegalDefault </w:instrText>
      </w:r>
      <w:r>
        <w:rPr>
          <w:rFonts w:cs="Arial"/>
          <w:b/>
          <w:sz w:val="20"/>
        </w:rPr>
        <w:fldChar w:fldCharType="end">
          <w:numberingChange w:id="4" w:author="Mike Yang" w:date="2024-06-13T09:07:00Z" w:original="5."/>
        </w:fldChar>
      </w:r>
    </w:p>
    <w:p w14:paraId="0CDC777E" w14:textId="77777777" w:rsidR="00165434" w:rsidRPr="002B7423" w:rsidRDefault="00165434" w:rsidP="00165434">
      <w:pPr>
        <w:rPr>
          <w:rFonts w:cs="Arial"/>
          <w:b/>
          <w:sz w:val="20"/>
        </w:rPr>
      </w:pPr>
      <w:r w:rsidRPr="002B7423">
        <w:rPr>
          <w:rFonts w:cs="Arial"/>
          <w:b/>
          <w:sz w:val="20"/>
        </w:rPr>
        <w:t xml:space="preserve">Electrical Personnel – Hourly Rates    </w:t>
      </w:r>
    </w:p>
    <w:p w14:paraId="00E0D067" w14:textId="77777777" w:rsidR="00165434" w:rsidRPr="002B7423" w:rsidRDefault="00165434" w:rsidP="00165434">
      <w:pPr>
        <w:rPr>
          <w:rFonts w:cs="Arial"/>
          <w:sz w:val="20"/>
        </w:rPr>
      </w:pPr>
      <w:r w:rsidRPr="002B7423">
        <w:rPr>
          <w:rFonts w:cs="Arial"/>
          <w:sz w:val="20"/>
        </w:rPr>
        <w:t>Title / Trade - Journeyman</w:t>
      </w:r>
    </w:p>
    <w:p w14:paraId="4BA7B8AA" w14:textId="77777777" w:rsidR="00165434" w:rsidRPr="002B7423" w:rsidRDefault="00165434" w:rsidP="00165434">
      <w:pPr>
        <w:ind w:right="3600"/>
        <w:rPr>
          <w:rFonts w:cs="Arial"/>
          <w:sz w:val="20"/>
        </w:rPr>
      </w:pPr>
      <w:r w:rsidRPr="002B7423">
        <w:rPr>
          <w:rFonts w:cs="Arial"/>
          <w:sz w:val="20"/>
        </w:rPr>
        <w:t>Total Rate (including all markups, allowances, site condition, work schedules, supervision and total costs, etc.)</w:t>
      </w:r>
    </w:p>
    <w:p w14:paraId="7C6422E7" w14:textId="77777777" w:rsidR="00165434" w:rsidRPr="002B7423" w:rsidRDefault="00165434" w:rsidP="00165434">
      <w:pPr>
        <w:ind w:right="720"/>
        <w:rPr>
          <w:rFonts w:cs="Arial"/>
          <w:sz w:val="20"/>
        </w:rPr>
      </w:pPr>
    </w:p>
    <w:p w14:paraId="289BF8B9" w14:textId="77777777" w:rsidR="00165434" w:rsidRPr="002B7423" w:rsidRDefault="00165434" w:rsidP="00165434">
      <w:pPr>
        <w:spacing w:line="276" w:lineRule="auto"/>
        <w:ind w:right="720"/>
        <w:rPr>
          <w:rFonts w:cs="Arial"/>
          <w:sz w:val="20"/>
        </w:rPr>
      </w:pPr>
      <w:r w:rsidRPr="002B7423">
        <w:rPr>
          <w:rFonts w:cs="Arial"/>
          <w:sz w:val="20"/>
        </w:rPr>
        <w:t>Price per Hour</w:t>
      </w:r>
      <w:r w:rsidRPr="002B7423">
        <w:rPr>
          <w:rFonts w:cs="Arial"/>
          <w:sz w:val="20"/>
        </w:rPr>
        <w:tab/>
        <w:t xml:space="preserve"> - Regular (Day) Shift</w:t>
      </w:r>
      <w:r w:rsidRPr="002B7423">
        <w:rPr>
          <w:rFonts w:cs="Arial"/>
          <w:sz w:val="20"/>
        </w:rPr>
        <w:tab/>
      </w:r>
      <w:r w:rsidRPr="002B7423">
        <w:rPr>
          <w:rFonts w:cs="Arial"/>
          <w:sz w:val="20"/>
        </w:rPr>
        <w:tab/>
      </w:r>
      <w:r w:rsidRPr="002B7423">
        <w:rPr>
          <w:rFonts w:cs="Arial"/>
          <w:sz w:val="20"/>
        </w:rPr>
        <w:tab/>
      </w:r>
      <w:r w:rsidRPr="002B7423">
        <w:rPr>
          <w:rFonts w:cs="Arial"/>
          <w:sz w:val="20"/>
        </w:rPr>
        <w:tab/>
      </w:r>
      <w:r w:rsidRPr="002B7423">
        <w:rPr>
          <w:rFonts w:cs="Arial"/>
          <w:sz w:val="20"/>
        </w:rPr>
        <w:tab/>
        <w:t xml:space="preserve">$   </w:t>
      </w:r>
      <w:r w:rsidRPr="002B7423">
        <w:rPr>
          <w:rFonts w:cs="Arial"/>
          <w:sz w:val="20"/>
        </w:rPr>
        <w:softHyphen/>
      </w:r>
      <w:r w:rsidRPr="002B7423">
        <w:rPr>
          <w:rFonts w:cs="Arial"/>
          <w:sz w:val="20"/>
        </w:rPr>
        <w:softHyphen/>
        <w:t>___</w:t>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t>____</w:t>
      </w:r>
      <w:r w:rsidRPr="002B7423">
        <w:rPr>
          <w:rFonts w:cs="Arial"/>
          <w:sz w:val="20"/>
        </w:rPr>
        <w:softHyphen/>
      </w:r>
      <w:r w:rsidRPr="002B7423">
        <w:rPr>
          <w:rFonts w:cs="Arial"/>
          <w:sz w:val="20"/>
        </w:rPr>
        <w:softHyphen/>
        <w:t xml:space="preserve">________  </w:t>
      </w:r>
    </w:p>
    <w:p w14:paraId="02A18DFA" w14:textId="77777777" w:rsidR="00165434" w:rsidRPr="002B7423" w:rsidRDefault="00165434" w:rsidP="00165434">
      <w:pPr>
        <w:spacing w:line="276" w:lineRule="auto"/>
        <w:ind w:right="720"/>
        <w:rPr>
          <w:rFonts w:cs="Arial"/>
          <w:sz w:val="20"/>
        </w:rPr>
      </w:pPr>
      <w:r w:rsidRPr="002B7423">
        <w:rPr>
          <w:rFonts w:cs="Arial"/>
          <w:sz w:val="20"/>
        </w:rPr>
        <w:t>Price per Hour</w:t>
      </w:r>
      <w:r w:rsidRPr="002B7423">
        <w:rPr>
          <w:rFonts w:cs="Arial"/>
          <w:sz w:val="20"/>
        </w:rPr>
        <w:tab/>
        <w:t xml:space="preserve"> - Non-Regular (night) shift</w:t>
      </w:r>
      <w:r w:rsidRPr="002B7423">
        <w:rPr>
          <w:rFonts w:cs="Arial"/>
          <w:sz w:val="20"/>
        </w:rPr>
        <w:tab/>
      </w:r>
      <w:r w:rsidRPr="002B7423">
        <w:rPr>
          <w:rFonts w:cs="Arial"/>
          <w:sz w:val="20"/>
        </w:rPr>
        <w:tab/>
      </w:r>
      <w:r w:rsidRPr="002B7423">
        <w:rPr>
          <w:rFonts w:cs="Arial"/>
          <w:sz w:val="20"/>
        </w:rPr>
        <w:tab/>
      </w:r>
      <w:r w:rsidRPr="002B7423">
        <w:rPr>
          <w:rFonts w:cs="Arial"/>
          <w:sz w:val="20"/>
        </w:rPr>
        <w:tab/>
        <w:t xml:space="preserve">$   </w:t>
      </w:r>
      <w:r w:rsidRPr="002B7423">
        <w:rPr>
          <w:rFonts w:cs="Arial"/>
          <w:sz w:val="20"/>
        </w:rPr>
        <w:softHyphen/>
      </w:r>
      <w:r w:rsidRPr="002B7423">
        <w:rPr>
          <w:rFonts w:cs="Arial"/>
          <w:sz w:val="20"/>
        </w:rPr>
        <w:softHyphen/>
        <w:t>___</w:t>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t>____</w:t>
      </w:r>
      <w:r w:rsidRPr="002B7423">
        <w:rPr>
          <w:rFonts w:cs="Arial"/>
          <w:sz w:val="20"/>
        </w:rPr>
        <w:softHyphen/>
      </w:r>
      <w:r w:rsidRPr="002B7423">
        <w:rPr>
          <w:rFonts w:cs="Arial"/>
          <w:sz w:val="20"/>
        </w:rPr>
        <w:softHyphen/>
        <w:t>________</w:t>
      </w:r>
    </w:p>
    <w:p w14:paraId="0AD06F37" w14:textId="77777777" w:rsidR="00165434" w:rsidRPr="002B7423" w:rsidRDefault="00165434" w:rsidP="00165434">
      <w:pPr>
        <w:spacing w:line="276" w:lineRule="auto"/>
        <w:ind w:right="720"/>
        <w:rPr>
          <w:rFonts w:cs="Arial"/>
          <w:sz w:val="20"/>
        </w:rPr>
      </w:pPr>
      <w:r w:rsidRPr="002B7423">
        <w:rPr>
          <w:rFonts w:cs="Arial"/>
          <w:sz w:val="20"/>
        </w:rPr>
        <w:t>Price per Hour</w:t>
      </w:r>
      <w:r w:rsidRPr="002B7423">
        <w:rPr>
          <w:rFonts w:cs="Arial"/>
          <w:sz w:val="20"/>
        </w:rPr>
        <w:tab/>
        <w:t xml:space="preserve"> - Overtime shift</w:t>
      </w:r>
      <w:r w:rsidRPr="002B7423">
        <w:rPr>
          <w:rFonts w:cs="Arial"/>
          <w:sz w:val="20"/>
        </w:rPr>
        <w:tab/>
      </w:r>
      <w:r w:rsidRPr="002B7423">
        <w:rPr>
          <w:rFonts w:cs="Arial"/>
          <w:sz w:val="20"/>
        </w:rPr>
        <w:tab/>
      </w:r>
      <w:r w:rsidRPr="002B7423">
        <w:rPr>
          <w:rFonts w:cs="Arial"/>
          <w:sz w:val="20"/>
        </w:rPr>
        <w:tab/>
      </w:r>
      <w:r w:rsidRPr="002B7423">
        <w:rPr>
          <w:rFonts w:cs="Arial"/>
          <w:sz w:val="20"/>
        </w:rPr>
        <w:tab/>
      </w:r>
      <w:r>
        <w:rPr>
          <w:rFonts w:cs="Arial"/>
          <w:sz w:val="20"/>
        </w:rPr>
        <w:tab/>
      </w:r>
      <w:r w:rsidRPr="002B7423">
        <w:rPr>
          <w:rFonts w:cs="Arial"/>
          <w:sz w:val="20"/>
        </w:rPr>
        <w:tab/>
        <w:t xml:space="preserve">$   </w:t>
      </w:r>
      <w:r w:rsidRPr="002B7423">
        <w:rPr>
          <w:rFonts w:cs="Arial"/>
          <w:sz w:val="20"/>
        </w:rPr>
        <w:softHyphen/>
      </w:r>
      <w:r w:rsidRPr="002B7423">
        <w:rPr>
          <w:rFonts w:cs="Arial"/>
          <w:sz w:val="20"/>
        </w:rPr>
        <w:softHyphen/>
        <w:t>___</w:t>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t>____</w:t>
      </w:r>
      <w:r w:rsidRPr="002B7423">
        <w:rPr>
          <w:rFonts w:cs="Arial"/>
          <w:sz w:val="20"/>
        </w:rPr>
        <w:softHyphen/>
      </w:r>
      <w:r w:rsidRPr="002B7423">
        <w:rPr>
          <w:rFonts w:cs="Arial"/>
          <w:sz w:val="20"/>
        </w:rPr>
        <w:softHyphen/>
        <w:t>________</w:t>
      </w:r>
    </w:p>
    <w:p w14:paraId="25F0E2A7" w14:textId="77777777" w:rsidR="00135924" w:rsidRDefault="00135924" w:rsidP="00135924">
      <w:pPr>
        <w:pStyle w:val="Footer"/>
        <w:ind w:right="720"/>
        <w:rPr>
          <w:ins w:id="5" w:author="Mike Yang" w:date="2024-06-13T09:07:00Z"/>
          <w:rFonts w:cs="Arial"/>
          <w:b/>
          <w:sz w:val="20"/>
        </w:rPr>
      </w:pPr>
    </w:p>
    <w:p w14:paraId="1A94814E" w14:textId="605487F6" w:rsidR="00135924" w:rsidRPr="002B7423" w:rsidRDefault="00135924" w:rsidP="00135924">
      <w:pPr>
        <w:pStyle w:val="Footer"/>
        <w:ind w:right="720"/>
        <w:rPr>
          <w:ins w:id="6" w:author="Mike Yang" w:date="2024-06-13T09:07:00Z"/>
          <w:rFonts w:cs="Arial"/>
          <w:b/>
          <w:sz w:val="20"/>
        </w:rPr>
      </w:pPr>
      <w:ins w:id="7" w:author="Mike Yang" w:date="2024-06-13T09:07:00Z">
        <w:r w:rsidRPr="002B7423">
          <w:rPr>
            <w:rFonts w:cs="Arial"/>
            <w:b/>
            <w:sz w:val="20"/>
          </w:rPr>
          <w:t xml:space="preserve">UNIT PRICE No. </w:t>
        </w:r>
        <w:r>
          <w:rPr>
            <w:rFonts w:cs="Arial"/>
            <w:b/>
            <w:sz w:val="20"/>
          </w:rPr>
          <w:fldChar w:fldCharType="begin"/>
        </w:r>
        <w:r>
          <w:rPr>
            <w:rFonts w:cs="Arial"/>
            <w:b/>
            <w:sz w:val="20"/>
          </w:rPr>
          <w:instrText xml:space="preserve"> LISTNUM  LegalDefault </w:instrText>
        </w:r>
        <w:r>
          <w:rPr>
            <w:rFonts w:cs="Arial"/>
            <w:b/>
            <w:sz w:val="20"/>
          </w:rPr>
          <w:fldChar w:fldCharType="end"/>
        </w:r>
      </w:ins>
    </w:p>
    <w:p w14:paraId="4E314BC0" w14:textId="77777777" w:rsidR="00135924" w:rsidRPr="002B7423" w:rsidRDefault="00135924" w:rsidP="00135924">
      <w:pPr>
        <w:rPr>
          <w:ins w:id="8" w:author="Mike Yang" w:date="2024-06-13T09:07:00Z"/>
          <w:rFonts w:cs="Arial"/>
          <w:b/>
          <w:sz w:val="20"/>
        </w:rPr>
      </w:pPr>
      <w:ins w:id="9" w:author="Mike Yang" w:date="2024-06-13T09:07:00Z">
        <w:r w:rsidRPr="002B7423">
          <w:rPr>
            <w:rFonts w:cs="Arial"/>
            <w:b/>
            <w:sz w:val="20"/>
          </w:rPr>
          <w:t xml:space="preserve">Electrical Personnel – Hourly Rates    </w:t>
        </w:r>
      </w:ins>
    </w:p>
    <w:p w14:paraId="5433EA5A" w14:textId="77777777" w:rsidR="00135924" w:rsidRPr="002B7423" w:rsidRDefault="00135924" w:rsidP="00135924">
      <w:pPr>
        <w:rPr>
          <w:ins w:id="10" w:author="Mike Yang" w:date="2024-06-13T09:07:00Z"/>
          <w:rFonts w:cs="Arial"/>
          <w:sz w:val="20"/>
        </w:rPr>
      </w:pPr>
      <w:ins w:id="11" w:author="Mike Yang" w:date="2024-06-13T09:07:00Z">
        <w:r w:rsidRPr="002B7423">
          <w:rPr>
            <w:rFonts w:cs="Arial"/>
            <w:sz w:val="20"/>
          </w:rPr>
          <w:t xml:space="preserve">Title / Trade </w:t>
        </w:r>
        <w:r>
          <w:rPr>
            <w:rFonts w:cs="Arial"/>
            <w:sz w:val="20"/>
          </w:rPr>
          <w:t>–</w:t>
        </w:r>
        <w:r w:rsidRPr="002B7423">
          <w:rPr>
            <w:rFonts w:cs="Arial"/>
            <w:sz w:val="20"/>
          </w:rPr>
          <w:t xml:space="preserve"> </w:t>
        </w:r>
        <w:r>
          <w:rPr>
            <w:rFonts w:cs="Arial"/>
            <w:sz w:val="20"/>
          </w:rPr>
          <w:t xml:space="preserve">Apprentice  </w:t>
        </w:r>
      </w:ins>
    </w:p>
    <w:p w14:paraId="66B26439" w14:textId="77777777" w:rsidR="00135924" w:rsidRPr="002B7423" w:rsidRDefault="00135924" w:rsidP="00135924">
      <w:pPr>
        <w:ind w:right="3600"/>
        <w:rPr>
          <w:ins w:id="12" w:author="Mike Yang" w:date="2024-06-13T09:07:00Z"/>
          <w:rFonts w:cs="Arial"/>
          <w:sz w:val="20"/>
        </w:rPr>
      </w:pPr>
      <w:ins w:id="13" w:author="Mike Yang" w:date="2024-06-13T09:07:00Z">
        <w:r w:rsidRPr="002B7423">
          <w:rPr>
            <w:rFonts w:cs="Arial"/>
            <w:sz w:val="20"/>
          </w:rPr>
          <w:t>Total Rate (including all markups, allowances, site condition, work schedules, supervision and total costs, etc.)</w:t>
        </w:r>
      </w:ins>
    </w:p>
    <w:p w14:paraId="64BBBD44" w14:textId="77777777" w:rsidR="00135924" w:rsidRPr="002B7423" w:rsidRDefault="00135924" w:rsidP="00135924">
      <w:pPr>
        <w:ind w:right="720"/>
        <w:rPr>
          <w:ins w:id="14" w:author="Mike Yang" w:date="2024-06-13T09:07:00Z"/>
          <w:rFonts w:cs="Arial"/>
          <w:sz w:val="20"/>
        </w:rPr>
      </w:pPr>
    </w:p>
    <w:p w14:paraId="1158BC63" w14:textId="77777777" w:rsidR="00135924" w:rsidRPr="002B7423" w:rsidRDefault="00135924" w:rsidP="00135924">
      <w:pPr>
        <w:spacing w:line="276" w:lineRule="auto"/>
        <w:ind w:right="720"/>
        <w:rPr>
          <w:ins w:id="15" w:author="Mike Yang" w:date="2024-06-13T09:07:00Z"/>
          <w:rFonts w:cs="Arial"/>
          <w:sz w:val="20"/>
        </w:rPr>
      </w:pPr>
      <w:ins w:id="16" w:author="Mike Yang" w:date="2024-06-13T09:07:00Z">
        <w:r w:rsidRPr="002B7423">
          <w:rPr>
            <w:rFonts w:cs="Arial"/>
            <w:sz w:val="20"/>
          </w:rPr>
          <w:t>Price per Hour</w:t>
        </w:r>
        <w:r w:rsidRPr="002B7423">
          <w:rPr>
            <w:rFonts w:cs="Arial"/>
            <w:sz w:val="20"/>
          </w:rPr>
          <w:tab/>
          <w:t xml:space="preserve"> - Regular (Day) Shift</w:t>
        </w:r>
        <w:r w:rsidRPr="002B7423">
          <w:rPr>
            <w:rFonts w:cs="Arial"/>
            <w:sz w:val="20"/>
          </w:rPr>
          <w:tab/>
        </w:r>
        <w:r w:rsidRPr="002B7423">
          <w:rPr>
            <w:rFonts w:cs="Arial"/>
            <w:sz w:val="20"/>
          </w:rPr>
          <w:tab/>
        </w:r>
        <w:r w:rsidRPr="002B7423">
          <w:rPr>
            <w:rFonts w:cs="Arial"/>
            <w:sz w:val="20"/>
          </w:rPr>
          <w:tab/>
        </w:r>
        <w:r w:rsidRPr="002B7423">
          <w:rPr>
            <w:rFonts w:cs="Arial"/>
            <w:sz w:val="20"/>
          </w:rPr>
          <w:tab/>
        </w:r>
        <w:r w:rsidRPr="002B7423">
          <w:rPr>
            <w:rFonts w:cs="Arial"/>
            <w:sz w:val="20"/>
          </w:rPr>
          <w:tab/>
          <w:t xml:space="preserve">$   </w:t>
        </w:r>
        <w:r w:rsidRPr="002B7423">
          <w:rPr>
            <w:rFonts w:cs="Arial"/>
            <w:sz w:val="20"/>
          </w:rPr>
          <w:softHyphen/>
        </w:r>
        <w:r w:rsidRPr="002B7423">
          <w:rPr>
            <w:rFonts w:cs="Arial"/>
            <w:sz w:val="20"/>
          </w:rPr>
          <w:softHyphen/>
          <w:t>___</w:t>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t>____</w:t>
        </w:r>
        <w:r w:rsidRPr="002B7423">
          <w:rPr>
            <w:rFonts w:cs="Arial"/>
            <w:sz w:val="20"/>
          </w:rPr>
          <w:softHyphen/>
        </w:r>
        <w:r w:rsidRPr="002B7423">
          <w:rPr>
            <w:rFonts w:cs="Arial"/>
            <w:sz w:val="20"/>
          </w:rPr>
          <w:softHyphen/>
          <w:t xml:space="preserve">________  </w:t>
        </w:r>
      </w:ins>
    </w:p>
    <w:p w14:paraId="143FDDE9" w14:textId="77777777" w:rsidR="00135924" w:rsidRPr="002B7423" w:rsidRDefault="00135924" w:rsidP="00135924">
      <w:pPr>
        <w:spacing w:line="276" w:lineRule="auto"/>
        <w:ind w:right="720"/>
        <w:rPr>
          <w:ins w:id="17" w:author="Mike Yang" w:date="2024-06-13T09:07:00Z"/>
          <w:rFonts w:cs="Arial"/>
          <w:sz w:val="20"/>
        </w:rPr>
      </w:pPr>
      <w:ins w:id="18" w:author="Mike Yang" w:date="2024-06-13T09:07:00Z">
        <w:r w:rsidRPr="002B7423">
          <w:rPr>
            <w:rFonts w:cs="Arial"/>
            <w:sz w:val="20"/>
          </w:rPr>
          <w:t>Price per Hour</w:t>
        </w:r>
        <w:r w:rsidRPr="002B7423">
          <w:rPr>
            <w:rFonts w:cs="Arial"/>
            <w:sz w:val="20"/>
          </w:rPr>
          <w:tab/>
          <w:t xml:space="preserve"> - Non-Regular (night) shift</w:t>
        </w:r>
        <w:r w:rsidRPr="002B7423">
          <w:rPr>
            <w:rFonts w:cs="Arial"/>
            <w:sz w:val="20"/>
          </w:rPr>
          <w:tab/>
        </w:r>
        <w:r w:rsidRPr="002B7423">
          <w:rPr>
            <w:rFonts w:cs="Arial"/>
            <w:sz w:val="20"/>
          </w:rPr>
          <w:tab/>
        </w:r>
        <w:r w:rsidRPr="002B7423">
          <w:rPr>
            <w:rFonts w:cs="Arial"/>
            <w:sz w:val="20"/>
          </w:rPr>
          <w:tab/>
        </w:r>
        <w:r w:rsidRPr="002B7423">
          <w:rPr>
            <w:rFonts w:cs="Arial"/>
            <w:sz w:val="20"/>
          </w:rPr>
          <w:tab/>
          <w:t xml:space="preserve">$   </w:t>
        </w:r>
        <w:r w:rsidRPr="002B7423">
          <w:rPr>
            <w:rFonts w:cs="Arial"/>
            <w:sz w:val="20"/>
          </w:rPr>
          <w:softHyphen/>
        </w:r>
        <w:r w:rsidRPr="002B7423">
          <w:rPr>
            <w:rFonts w:cs="Arial"/>
            <w:sz w:val="20"/>
          </w:rPr>
          <w:softHyphen/>
          <w:t>___</w:t>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t>____</w:t>
        </w:r>
        <w:r w:rsidRPr="002B7423">
          <w:rPr>
            <w:rFonts w:cs="Arial"/>
            <w:sz w:val="20"/>
          </w:rPr>
          <w:softHyphen/>
        </w:r>
        <w:r w:rsidRPr="002B7423">
          <w:rPr>
            <w:rFonts w:cs="Arial"/>
            <w:sz w:val="20"/>
          </w:rPr>
          <w:softHyphen/>
          <w:t>________</w:t>
        </w:r>
      </w:ins>
    </w:p>
    <w:p w14:paraId="7130F31B" w14:textId="77777777" w:rsidR="00135924" w:rsidRDefault="00135924" w:rsidP="00135924">
      <w:pPr>
        <w:spacing w:line="276" w:lineRule="auto"/>
        <w:ind w:right="720"/>
        <w:rPr>
          <w:ins w:id="19" w:author="Mike Yang" w:date="2024-06-13T09:07:00Z"/>
          <w:rFonts w:cs="Arial"/>
          <w:sz w:val="20"/>
        </w:rPr>
      </w:pPr>
      <w:ins w:id="20" w:author="Mike Yang" w:date="2024-06-13T09:07:00Z">
        <w:r w:rsidRPr="002B7423">
          <w:rPr>
            <w:rFonts w:cs="Arial"/>
            <w:sz w:val="20"/>
          </w:rPr>
          <w:t>Price per Hour</w:t>
        </w:r>
        <w:r w:rsidRPr="002B7423">
          <w:rPr>
            <w:rFonts w:cs="Arial"/>
            <w:sz w:val="20"/>
          </w:rPr>
          <w:tab/>
          <w:t xml:space="preserve"> - Overtime shift</w:t>
        </w:r>
        <w:r w:rsidRPr="002B7423">
          <w:rPr>
            <w:rFonts w:cs="Arial"/>
            <w:sz w:val="20"/>
          </w:rPr>
          <w:tab/>
        </w:r>
        <w:r w:rsidRPr="002B7423">
          <w:rPr>
            <w:rFonts w:cs="Arial"/>
            <w:sz w:val="20"/>
          </w:rPr>
          <w:tab/>
        </w:r>
        <w:r w:rsidRPr="002B7423">
          <w:rPr>
            <w:rFonts w:cs="Arial"/>
            <w:sz w:val="20"/>
          </w:rPr>
          <w:tab/>
        </w:r>
        <w:r w:rsidRPr="002B7423">
          <w:rPr>
            <w:rFonts w:cs="Arial"/>
            <w:sz w:val="20"/>
          </w:rPr>
          <w:tab/>
        </w:r>
        <w:r>
          <w:rPr>
            <w:rFonts w:cs="Arial"/>
            <w:sz w:val="20"/>
          </w:rPr>
          <w:tab/>
        </w:r>
        <w:r w:rsidRPr="002B7423">
          <w:rPr>
            <w:rFonts w:cs="Arial"/>
            <w:sz w:val="20"/>
          </w:rPr>
          <w:tab/>
          <w:t xml:space="preserve">$   </w:t>
        </w:r>
        <w:r w:rsidRPr="002B7423">
          <w:rPr>
            <w:rFonts w:cs="Arial"/>
            <w:sz w:val="20"/>
          </w:rPr>
          <w:softHyphen/>
        </w:r>
        <w:r w:rsidRPr="002B7423">
          <w:rPr>
            <w:rFonts w:cs="Arial"/>
            <w:sz w:val="20"/>
          </w:rPr>
          <w:softHyphen/>
          <w:t>___</w:t>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t>____</w:t>
        </w:r>
        <w:r w:rsidRPr="002B7423">
          <w:rPr>
            <w:rFonts w:cs="Arial"/>
            <w:sz w:val="20"/>
          </w:rPr>
          <w:softHyphen/>
        </w:r>
        <w:r w:rsidRPr="002B7423">
          <w:rPr>
            <w:rFonts w:cs="Arial"/>
            <w:sz w:val="20"/>
          </w:rPr>
          <w:softHyphen/>
          <w:t>________</w:t>
        </w:r>
      </w:ins>
    </w:p>
    <w:p w14:paraId="1E32C5CF" w14:textId="77777777" w:rsidR="00165434" w:rsidRDefault="00165434" w:rsidP="00165434">
      <w:pPr>
        <w:spacing w:after="160"/>
        <w:rPr>
          <w:b/>
          <w:sz w:val="20"/>
        </w:rPr>
      </w:pPr>
    </w:p>
    <w:p w14:paraId="794737B8" w14:textId="39B6F97A" w:rsidR="00165434" w:rsidRPr="004E7FF5" w:rsidRDefault="00165434" w:rsidP="00165434">
      <w:pPr>
        <w:spacing w:after="160"/>
        <w:rPr>
          <w:rFonts w:cs="Arial"/>
          <w:sz w:val="20"/>
        </w:rPr>
      </w:pPr>
      <w:r w:rsidRPr="004E7FF5">
        <w:rPr>
          <w:rFonts w:cs="Arial"/>
          <w:b/>
          <w:sz w:val="20"/>
        </w:rPr>
        <w:t xml:space="preserve">UNIT PRICE No. </w:t>
      </w:r>
      <w:r>
        <w:rPr>
          <w:rFonts w:cs="Arial"/>
          <w:b/>
          <w:sz w:val="20"/>
        </w:rPr>
        <w:fldChar w:fldCharType="begin"/>
      </w:r>
      <w:r>
        <w:rPr>
          <w:rFonts w:cs="Arial"/>
          <w:b/>
          <w:sz w:val="20"/>
        </w:rPr>
        <w:instrText xml:space="preserve"> LISTNUM  LegalDefault </w:instrText>
      </w:r>
      <w:r>
        <w:rPr>
          <w:rFonts w:cs="Arial"/>
          <w:b/>
          <w:sz w:val="20"/>
        </w:rPr>
        <w:fldChar w:fldCharType="end">
          <w:numberingChange w:id="21" w:author="Mike Yang" w:date="2024-06-13T09:07:00Z" w:original="6."/>
        </w:fldChar>
      </w:r>
      <w:r>
        <w:rPr>
          <w:rFonts w:cs="Arial"/>
          <w:b/>
          <w:sz w:val="20"/>
        </w:rPr>
        <w:br/>
      </w:r>
      <w:r w:rsidRPr="004E7FF5">
        <w:rPr>
          <w:rFonts w:cs="Arial"/>
          <w:b/>
          <w:sz w:val="20"/>
        </w:rPr>
        <w:t xml:space="preserve">Mechanical Personnel – Hourly Rates  </w:t>
      </w:r>
      <w:r>
        <w:rPr>
          <w:rFonts w:cs="Arial"/>
          <w:b/>
          <w:sz w:val="20"/>
        </w:rPr>
        <w:br/>
      </w:r>
      <w:r w:rsidRPr="004E7FF5">
        <w:rPr>
          <w:rFonts w:cs="Arial"/>
          <w:sz w:val="20"/>
        </w:rPr>
        <w:t>Title / Trade – Plumber</w:t>
      </w:r>
      <w:r>
        <w:rPr>
          <w:rFonts w:cs="Arial"/>
          <w:sz w:val="20"/>
        </w:rPr>
        <w:br/>
      </w:r>
      <w:r w:rsidRPr="004E7FF5">
        <w:rPr>
          <w:rFonts w:cs="Arial"/>
          <w:sz w:val="20"/>
        </w:rPr>
        <w:t xml:space="preserve">Total Rate (including all markups, allowances, site condition, </w:t>
      </w:r>
      <w:r>
        <w:rPr>
          <w:rFonts w:cs="Arial"/>
          <w:sz w:val="20"/>
        </w:rPr>
        <w:br/>
      </w:r>
      <w:r w:rsidRPr="004E7FF5">
        <w:rPr>
          <w:rFonts w:cs="Arial"/>
          <w:sz w:val="20"/>
        </w:rPr>
        <w:t>work schedules, supervision and total costs, etc.)</w:t>
      </w:r>
    </w:p>
    <w:p w14:paraId="3C317B28" w14:textId="77777777" w:rsidR="00165434" w:rsidRPr="004E7FF5" w:rsidRDefault="00165434" w:rsidP="00165434">
      <w:pPr>
        <w:ind w:right="720"/>
        <w:rPr>
          <w:rFonts w:cs="Arial"/>
          <w:sz w:val="20"/>
        </w:rPr>
      </w:pPr>
    </w:p>
    <w:p w14:paraId="514E78AF" w14:textId="77777777" w:rsidR="00165434" w:rsidRPr="004E7FF5" w:rsidRDefault="00165434" w:rsidP="00165434">
      <w:pPr>
        <w:spacing w:line="276" w:lineRule="auto"/>
        <w:ind w:right="720"/>
        <w:rPr>
          <w:rFonts w:cs="Arial"/>
          <w:sz w:val="20"/>
        </w:rPr>
      </w:pPr>
      <w:r w:rsidRPr="004E7FF5">
        <w:rPr>
          <w:rFonts w:cs="Arial"/>
          <w:sz w:val="20"/>
        </w:rPr>
        <w:t>Price per Hour</w:t>
      </w:r>
      <w:r w:rsidRPr="004E7FF5">
        <w:rPr>
          <w:rFonts w:cs="Arial"/>
          <w:sz w:val="20"/>
        </w:rPr>
        <w:tab/>
        <w:t xml:space="preserve"> - Regular (Day) Shift</w:t>
      </w:r>
      <w:r w:rsidRPr="004E7FF5">
        <w:rPr>
          <w:rFonts w:cs="Arial"/>
          <w:sz w:val="20"/>
        </w:rPr>
        <w:tab/>
      </w:r>
      <w:r w:rsidRPr="004E7FF5">
        <w:rPr>
          <w:rFonts w:cs="Arial"/>
          <w:sz w:val="20"/>
        </w:rPr>
        <w:tab/>
      </w:r>
      <w:r w:rsidRPr="004E7FF5">
        <w:rPr>
          <w:rFonts w:cs="Arial"/>
          <w:sz w:val="20"/>
        </w:rPr>
        <w:tab/>
      </w:r>
      <w:r w:rsidRPr="004E7FF5">
        <w:rPr>
          <w:rFonts w:cs="Arial"/>
          <w:sz w:val="20"/>
        </w:rPr>
        <w:tab/>
      </w:r>
      <w:r w:rsidRPr="004E7FF5">
        <w:rPr>
          <w:rFonts w:cs="Arial"/>
          <w:sz w:val="20"/>
        </w:rPr>
        <w:tab/>
        <w:t xml:space="preserve">$   </w:t>
      </w:r>
      <w:r w:rsidRPr="004E7FF5">
        <w:rPr>
          <w:rFonts w:cs="Arial"/>
          <w:sz w:val="20"/>
        </w:rPr>
        <w:softHyphen/>
      </w:r>
      <w:r w:rsidRPr="004E7FF5">
        <w:rPr>
          <w:rFonts w:cs="Arial"/>
          <w:sz w:val="20"/>
        </w:rPr>
        <w:softHyphen/>
        <w:t>___</w:t>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t>____</w:t>
      </w:r>
      <w:r w:rsidRPr="004E7FF5">
        <w:rPr>
          <w:rFonts w:cs="Arial"/>
          <w:sz w:val="20"/>
        </w:rPr>
        <w:softHyphen/>
      </w:r>
      <w:r w:rsidRPr="004E7FF5">
        <w:rPr>
          <w:rFonts w:cs="Arial"/>
          <w:sz w:val="20"/>
        </w:rPr>
        <w:softHyphen/>
        <w:t>_</w:t>
      </w:r>
      <w:r>
        <w:rPr>
          <w:rFonts w:cs="Arial"/>
          <w:sz w:val="20"/>
        </w:rPr>
        <w:t>_____</w:t>
      </w:r>
      <w:r w:rsidRPr="004E7FF5">
        <w:rPr>
          <w:rFonts w:cs="Arial"/>
          <w:sz w:val="20"/>
        </w:rPr>
        <w:t xml:space="preserve">___  </w:t>
      </w:r>
    </w:p>
    <w:p w14:paraId="4A78B288" w14:textId="77777777" w:rsidR="00165434" w:rsidRPr="004E7FF5" w:rsidRDefault="00165434" w:rsidP="00165434">
      <w:pPr>
        <w:spacing w:line="276" w:lineRule="auto"/>
        <w:ind w:right="720"/>
        <w:rPr>
          <w:rFonts w:cs="Arial"/>
          <w:sz w:val="20"/>
        </w:rPr>
      </w:pPr>
      <w:r w:rsidRPr="004E7FF5">
        <w:rPr>
          <w:rFonts w:cs="Arial"/>
          <w:sz w:val="20"/>
        </w:rPr>
        <w:t>Price per Hour</w:t>
      </w:r>
      <w:r w:rsidRPr="004E7FF5">
        <w:rPr>
          <w:rFonts w:cs="Arial"/>
          <w:sz w:val="20"/>
        </w:rPr>
        <w:tab/>
        <w:t xml:space="preserve"> - Non-Regular (night) shift</w:t>
      </w:r>
      <w:r w:rsidRPr="004E7FF5">
        <w:rPr>
          <w:rFonts w:cs="Arial"/>
          <w:sz w:val="20"/>
        </w:rPr>
        <w:tab/>
      </w:r>
      <w:r w:rsidRPr="004E7FF5">
        <w:rPr>
          <w:rFonts w:cs="Arial"/>
          <w:sz w:val="20"/>
        </w:rPr>
        <w:tab/>
      </w:r>
      <w:r w:rsidRPr="004E7FF5">
        <w:rPr>
          <w:rFonts w:cs="Arial"/>
          <w:sz w:val="20"/>
        </w:rPr>
        <w:tab/>
      </w:r>
      <w:r w:rsidRPr="004E7FF5">
        <w:rPr>
          <w:rFonts w:cs="Arial"/>
          <w:sz w:val="20"/>
        </w:rPr>
        <w:tab/>
        <w:t xml:space="preserve">$   </w:t>
      </w:r>
      <w:r w:rsidRPr="004E7FF5">
        <w:rPr>
          <w:rFonts w:cs="Arial"/>
          <w:sz w:val="20"/>
        </w:rPr>
        <w:softHyphen/>
      </w:r>
      <w:r w:rsidRPr="004E7FF5">
        <w:rPr>
          <w:rFonts w:cs="Arial"/>
          <w:sz w:val="20"/>
        </w:rPr>
        <w:softHyphen/>
        <w:t>___</w:t>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t>____</w:t>
      </w:r>
      <w:r w:rsidRPr="004E7FF5">
        <w:rPr>
          <w:rFonts w:cs="Arial"/>
          <w:sz w:val="20"/>
        </w:rPr>
        <w:softHyphen/>
      </w:r>
      <w:r w:rsidRPr="004E7FF5">
        <w:rPr>
          <w:rFonts w:cs="Arial"/>
          <w:sz w:val="20"/>
        </w:rPr>
        <w:softHyphen/>
        <w:t>____</w:t>
      </w:r>
      <w:r>
        <w:rPr>
          <w:rFonts w:cs="Arial"/>
          <w:sz w:val="20"/>
        </w:rPr>
        <w:t>_____</w:t>
      </w:r>
    </w:p>
    <w:p w14:paraId="1365E6E6" w14:textId="77777777" w:rsidR="00165434" w:rsidRPr="004E7FF5" w:rsidRDefault="00165434" w:rsidP="00165434">
      <w:pPr>
        <w:spacing w:line="276" w:lineRule="auto"/>
        <w:ind w:right="720"/>
        <w:rPr>
          <w:rFonts w:cs="Arial"/>
          <w:sz w:val="20"/>
        </w:rPr>
      </w:pPr>
      <w:r w:rsidRPr="004E7FF5">
        <w:rPr>
          <w:rFonts w:cs="Arial"/>
          <w:sz w:val="20"/>
        </w:rPr>
        <w:t>Price per Hour</w:t>
      </w:r>
      <w:r w:rsidRPr="004E7FF5">
        <w:rPr>
          <w:rFonts w:cs="Arial"/>
          <w:sz w:val="20"/>
        </w:rPr>
        <w:tab/>
        <w:t xml:space="preserve"> - Overtime shift</w:t>
      </w:r>
      <w:r w:rsidRPr="004E7FF5">
        <w:rPr>
          <w:rFonts w:cs="Arial"/>
          <w:sz w:val="20"/>
        </w:rPr>
        <w:tab/>
      </w:r>
      <w:r w:rsidRPr="004E7FF5">
        <w:rPr>
          <w:rFonts w:cs="Arial"/>
          <w:sz w:val="20"/>
        </w:rPr>
        <w:tab/>
      </w:r>
      <w:r w:rsidRPr="004E7FF5">
        <w:rPr>
          <w:rFonts w:cs="Arial"/>
          <w:sz w:val="20"/>
        </w:rPr>
        <w:tab/>
      </w:r>
      <w:r w:rsidRPr="004E7FF5">
        <w:rPr>
          <w:rFonts w:cs="Arial"/>
          <w:sz w:val="20"/>
        </w:rPr>
        <w:tab/>
      </w:r>
      <w:r w:rsidRPr="004E7FF5">
        <w:rPr>
          <w:rFonts w:cs="Arial"/>
          <w:sz w:val="20"/>
        </w:rPr>
        <w:tab/>
      </w:r>
      <w:r>
        <w:rPr>
          <w:rFonts w:cs="Arial"/>
          <w:sz w:val="20"/>
        </w:rPr>
        <w:tab/>
        <w:t xml:space="preserve">$   </w:t>
      </w:r>
      <w:r>
        <w:rPr>
          <w:rFonts w:cs="Arial"/>
          <w:sz w:val="20"/>
        </w:rPr>
        <w:softHyphen/>
      </w:r>
      <w:r>
        <w:rPr>
          <w:rFonts w:cs="Arial"/>
          <w:sz w:val="20"/>
        </w:rPr>
        <w:softHyphen/>
        <w:t>___</w:t>
      </w:r>
      <w:r>
        <w:rPr>
          <w:rFonts w:cs="Arial"/>
          <w:sz w:val="20"/>
        </w:rPr>
        <w:softHyphen/>
      </w:r>
      <w:r>
        <w:rPr>
          <w:rFonts w:cs="Arial"/>
          <w:sz w:val="20"/>
        </w:rPr>
        <w:softHyphen/>
      </w:r>
      <w:r>
        <w:rPr>
          <w:rFonts w:cs="Arial"/>
          <w:sz w:val="20"/>
        </w:rPr>
        <w:softHyphen/>
      </w:r>
      <w:r>
        <w:rPr>
          <w:rFonts w:cs="Arial"/>
          <w:sz w:val="20"/>
        </w:rPr>
        <w:softHyphen/>
      </w:r>
      <w:r>
        <w:rPr>
          <w:rFonts w:cs="Arial"/>
          <w:sz w:val="20"/>
        </w:rPr>
        <w:softHyphen/>
      </w:r>
      <w:r>
        <w:rPr>
          <w:rFonts w:cs="Arial"/>
          <w:sz w:val="20"/>
        </w:rPr>
        <w:softHyphen/>
      </w:r>
      <w:r>
        <w:rPr>
          <w:rFonts w:cs="Arial"/>
          <w:sz w:val="20"/>
        </w:rPr>
        <w:softHyphen/>
        <w:t>____</w:t>
      </w:r>
      <w:r>
        <w:rPr>
          <w:rFonts w:cs="Arial"/>
          <w:sz w:val="20"/>
        </w:rPr>
        <w:softHyphen/>
      </w:r>
      <w:r>
        <w:rPr>
          <w:rFonts w:cs="Arial"/>
          <w:sz w:val="20"/>
        </w:rPr>
        <w:softHyphen/>
        <w:t>_________</w:t>
      </w:r>
    </w:p>
    <w:p w14:paraId="4757B0B7" w14:textId="77777777" w:rsidR="00165434" w:rsidRPr="004E7FF5" w:rsidRDefault="00165434" w:rsidP="00165434">
      <w:pPr>
        <w:ind w:right="720"/>
        <w:rPr>
          <w:rFonts w:cs="Arial"/>
          <w:sz w:val="20"/>
        </w:rPr>
      </w:pPr>
    </w:p>
    <w:p w14:paraId="0A2327F0" w14:textId="77777777" w:rsidR="00165434" w:rsidRPr="004E7FF5" w:rsidRDefault="00165434" w:rsidP="00165434">
      <w:pPr>
        <w:pStyle w:val="Footer"/>
        <w:ind w:right="720"/>
        <w:rPr>
          <w:rFonts w:cs="Arial"/>
          <w:b/>
          <w:sz w:val="20"/>
        </w:rPr>
      </w:pPr>
      <w:r w:rsidRPr="004E7FF5">
        <w:rPr>
          <w:rFonts w:cs="Arial"/>
          <w:b/>
          <w:sz w:val="20"/>
        </w:rPr>
        <w:t xml:space="preserve">UNIT PRICE No. </w:t>
      </w:r>
      <w:r>
        <w:rPr>
          <w:rFonts w:cs="Arial"/>
          <w:b/>
          <w:sz w:val="20"/>
        </w:rPr>
        <w:fldChar w:fldCharType="begin"/>
      </w:r>
      <w:r>
        <w:rPr>
          <w:rFonts w:cs="Arial"/>
          <w:b/>
          <w:sz w:val="20"/>
        </w:rPr>
        <w:instrText xml:space="preserve"> LISTNUM  LegalDefault </w:instrText>
      </w:r>
      <w:r>
        <w:rPr>
          <w:rFonts w:cs="Arial"/>
          <w:b/>
          <w:sz w:val="20"/>
        </w:rPr>
        <w:fldChar w:fldCharType="end">
          <w:numberingChange w:id="22" w:author="Mike Yang" w:date="2024-06-13T09:07:00Z" w:original="7."/>
        </w:fldChar>
      </w:r>
    </w:p>
    <w:p w14:paraId="01BFD24C" w14:textId="77777777" w:rsidR="00165434" w:rsidRPr="004E7FF5" w:rsidRDefault="00165434" w:rsidP="00165434">
      <w:pPr>
        <w:rPr>
          <w:rFonts w:cs="Arial"/>
          <w:b/>
          <w:sz w:val="20"/>
        </w:rPr>
      </w:pPr>
      <w:r w:rsidRPr="004E7FF5">
        <w:rPr>
          <w:rFonts w:cs="Arial"/>
          <w:b/>
          <w:sz w:val="20"/>
        </w:rPr>
        <w:t xml:space="preserve">Mechanical Personnel – Hourly Rates    </w:t>
      </w:r>
    </w:p>
    <w:p w14:paraId="36F35240" w14:textId="77777777" w:rsidR="00165434" w:rsidRPr="004E7FF5" w:rsidRDefault="00165434" w:rsidP="00165434">
      <w:pPr>
        <w:rPr>
          <w:rFonts w:cs="Arial"/>
          <w:sz w:val="20"/>
        </w:rPr>
      </w:pPr>
      <w:r w:rsidRPr="004E7FF5">
        <w:rPr>
          <w:rFonts w:cs="Arial"/>
          <w:sz w:val="20"/>
        </w:rPr>
        <w:t>Title / Trade – Sheet Metal</w:t>
      </w:r>
    </w:p>
    <w:p w14:paraId="2FA73446" w14:textId="77777777" w:rsidR="00165434" w:rsidRPr="004E7FF5" w:rsidRDefault="00165434" w:rsidP="00165434">
      <w:pPr>
        <w:ind w:right="3600"/>
        <w:rPr>
          <w:rFonts w:cs="Arial"/>
          <w:sz w:val="20"/>
        </w:rPr>
      </w:pPr>
      <w:r w:rsidRPr="004E7FF5">
        <w:rPr>
          <w:rFonts w:cs="Arial"/>
          <w:sz w:val="20"/>
        </w:rPr>
        <w:t>Total Rate (including all markups, allowances, site condition, work schedules, supervision and total costs, etc.)</w:t>
      </w:r>
    </w:p>
    <w:p w14:paraId="3C8D35CD" w14:textId="77777777" w:rsidR="00165434" w:rsidRPr="004E7FF5" w:rsidRDefault="00165434" w:rsidP="00165434">
      <w:pPr>
        <w:ind w:right="720"/>
        <w:rPr>
          <w:rFonts w:cs="Arial"/>
          <w:sz w:val="20"/>
        </w:rPr>
      </w:pPr>
    </w:p>
    <w:p w14:paraId="1055C12F" w14:textId="77777777" w:rsidR="00165434" w:rsidRPr="004E7FF5" w:rsidRDefault="00165434" w:rsidP="00165434">
      <w:pPr>
        <w:spacing w:line="276" w:lineRule="auto"/>
        <w:ind w:right="720"/>
        <w:rPr>
          <w:rFonts w:cs="Arial"/>
          <w:sz w:val="20"/>
        </w:rPr>
      </w:pPr>
      <w:r w:rsidRPr="004E7FF5">
        <w:rPr>
          <w:rFonts w:cs="Arial"/>
          <w:sz w:val="20"/>
        </w:rPr>
        <w:t>Price per Hour</w:t>
      </w:r>
      <w:r w:rsidRPr="004E7FF5">
        <w:rPr>
          <w:rFonts w:cs="Arial"/>
          <w:sz w:val="20"/>
        </w:rPr>
        <w:tab/>
        <w:t xml:space="preserve"> - Regular (Day) Shift</w:t>
      </w:r>
      <w:r w:rsidRPr="004E7FF5">
        <w:rPr>
          <w:rFonts w:cs="Arial"/>
          <w:sz w:val="20"/>
        </w:rPr>
        <w:tab/>
      </w:r>
      <w:r w:rsidRPr="004E7FF5">
        <w:rPr>
          <w:rFonts w:cs="Arial"/>
          <w:sz w:val="20"/>
        </w:rPr>
        <w:tab/>
      </w:r>
      <w:r w:rsidRPr="004E7FF5">
        <w:rPr>
          <w:rFonts w:cs="Arial"/>
          <w:sz w:val="20"/>
        </w:rPr>
        <w:tab/>
      </w:r>
      <w:r w:rsidRPr="004E7FF5">
        <w:rPr>
          <w:rFonts w:cs="Arial"/>
          <w:sz w:val="20"/>
        </w:rPr>
        <w:tab/>
      </w:r>
      <w:r w:rsidRPr="004E7FF5">
        <w:rPr>
          <w:rFonts w:cs="Arial"/>
          <w:sz w:val="20"/>
        </w:rPr>
        <w:tab/>
        <w:t xml:space="preserve">$   </w:t>
      </w:r>
      <w:r w:rsidRPr="004E7FF5">
        <w:rPr>
          <w:rFonts w:cs="Arial"/>
          <w:sz w:val="20"/>
        </w:rPr>
        <w:softHyphen/>
      </w:r>
      <w:r w:rsidRPr="004E7FF5">
        <w:rPr>
          <w:rFonts w:cs="Arial"/>
          <w:sz w:val="20"/>
        </w:rPr>
        <w:softHyphen/>
        <w:t>___</w:t>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t>____</w:t>
      </w:r>
      <w:r w:rsidRPr="004E7FF5">
        <w:rPr>
          <w:rFonts w:cs="Arial"/>
          <w:sz w:val="20"/>
        </w:rPr>
        <w:softHyphen/>
      </w:r>
      <w:r w:rsidRPr="004E7FF5">
        <w:rPr>
          <w:rFonts w:cs="Arial"/>
          <w:sz w:val="20"/>
        </w:rPr>
        <w:softHyphen/>
        <w:t>___</w:t>
      </w:r>
      <w:r>
        <w:rPr>
          <w:rFonts w:cs="Arial"/>
          <w:sz w:val="20"/>
        </w:rPr>
        <w:t>_____</w:t>
      </w:r>
      <w:r w:rsidRPr="004E7FF5">
        <w:rPr>
          <w:rFonts w:cs="Arial"/>
          <w:sz w:val="20"/>
        </w:rPr>
        <w:t xml:space="preserve">_  </w:t>
      </w:r>
    </w:p>
    <w:p w14:paraId="44E0D508" w14:textId="77777777" w:rsidR="00165434" w:rsidRPr="004E7FF5" w:rsidRDefault="00165434" w:rsidP="00165434">
      <w:pPr>
        <w:spacing w:line="276" w:lineRule="auto"/>
        <w:ind w:right="720"/>
        <w:rPr>
          <w:rFonts w:cs="Arial"/>
          <w:sz w:val="20"/>
        </w:rPr>
      </w:pPr>
      <w:r w:rsidRPr="004E7FF5">
        <w:rPr>
          <w:rFonts w:cs="Arial"/>
          <w:sz w:val="20"/>
        </w:rPr>
        <w:t>Price per Hour</w:t>
      </w:r>
      <w:r w:rsidRPr="004E7FF5">
        <w:rPr>
          <w:rFonts w:cs="Arial"/>
          <w:sz w:val="20"/>
        </w:rPr>
        <w:tab/>
        <w:t xml:space="preserve"> - Non-Regular (night) shift</w:t>
      </w:r>
      <w:r w:rsidRPr="004E7FF5">
        <w:rPr>
          <w:rFonts w:cs="Arial"/>
          <w:sz w:val="20"/>
        </w:rPr>
        <w:tab/>
      </w:r>
      <w:r w:rsidRPr="004E7FF5">
        <w:rPr>
          <w:rFonts w:cs="Arial"/>
          <w:sz w:val="20"/>
        </w:rPr>
        <w:tab/>
      </w:r>
      <w:r w:rsidRPr="004E7FF5">
        <w:rPr>
          <w:rFonts w:cs="Arial"/>
          <w:sz w:val="20"/>
        </w:rPr>
        <w:tab/>
      </w:r>
      <w:r w:rsidRPr="004E7FF5">
        <w:rPr>
          <w:rFonts w:cs="Arial"/>
          <w:sz w:val="20"/>
        </w:rPr>
        <w:tab/>
        <w:t xml:space="preserve">$   </w:t>
      </w:r>
      <w:r w:rsidRPr="004E7FF5">
        <w:rPr>
          <w:rFonts w:cs="Arial"/>
          <w:sz w:val="20"/>
        </w:rPr>
        <w:softHyphen/>
      </w:r>
      <w:r w:rsidRPr="004E7FF5">
        <w:rPr>
          <w:rFonts w:cs="Arial"/>
          <w:sz w:val="20"/>
        </w:rPr>
        <w:softHyphen/>
        <w:t>___</w:t>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t>____</w:t>
      </w:r>
      <w:r w:rsidRPr="004E7FF5">
        <w:rPr>
          <w:rFonts w:cs="Arial"/>
          <w:sz w:val="20"/>
        </w:rPr>
        <w:softHyphen/>
      </w:r>
      <w:r w:rsidRPr="004E7FF5">
        <w:rPr>
          <w:rFonts w:cs="Arial"/>
          <w:sz w:val="20"/>
        </w:rPr>
        <w:softHyphen/>
        <w:t>____</w:t>
      </w:r>
      <w:r>
        <w:rPr>
          <w:rFonts w:cs="Arial"/>
          <w:sz w:val="20"/>
        </w:rPr>
        <w:t>_____</w:t>
      </w:r>
    </w:p>
    <w:p w14:paraId="00596D26" w14:textId="77777777" w:rsidR="00165434" w:rsidRPr="004E7FF5" w:rsidRDefault="00165434" w:rsidP="00165434">
      <w:pPr>
        <w:spacing w:line="276" w:lineRule="auto"/>
        <w:ind w:right="720"/>
        <w:rPr>
          <w:rFonts w:cs="Arial"/>
          <w:sz w:val="20"/>
        </w:rPr>
      </w:pPr>
      <w:r w:rsidRPr="004E7FF5">
        <w:rPr>
          <w:rFonts w:cs="Arial"/>
          <w:sz w:val="20"/>
        </w:rPr>
        <w:t>Price per Hour</w:t>
      </w:r>
      <w:r w:rsidRPr="004E7FF5">
        <w:rPr>
          <w:rFonts w:cs="Arial"/>
          <w:sz w:val="20"/>
        </w:rPr>
        <w:tab/>
        <w:t xml:space="preserve"> - Overtime shift</w:t>
      </w:r>
      <w:r w:rsidRPr="004E7FF5">
        <w:rPr>
          <w:rFonts w:cs="Arial"/>
          <w:sz w:val="20"/>
        </w:rPr>
        <w:tab/>
      </w:r>
      <w:r w:rsidRPr="004E7FF5">
        <w:rPr>
          <w:rFonts w:cs="Arial"/>
          <w:sz w:val="20"/>
        </w:rPr>
        <w:tab/>
      </w:r>
      <w:r w:rsidRPr="004E7FF5">
        <w:rPr>
          <w:rFonts w:cs="Arial"/>
          <w:sz w:val="20"/>
        </w:rPr>
        <w:tab/>
      </w:r>
      <w:r w:rsidRPr="004E7FF5">
        <w:rPr>
          <w:rFonts w:cs="Arial"/>
          <w:sz w:val="20"/>
        </w:rPr>
        <w:tab/>
      </w:r>
      <w:r>
        <w:rPr>
          <w:rFonts w:cs="Arial"/>
          <w:sz w:val="20"/>
        </w:rPr>
        <w:tab/>
      </w:r>
      <w:r w:rsidRPr="004E7FF5">
        <w:rPr>
          <w:rFonts w:cs="Arial"/>
          <w:sz w:val="20"/>
        </w:rPr>
        <w:tab/>
        <w:t xml:space="preserve">$   </w:t>
      </w:r>
      <w:r w:rsidRPr="004E7FF5">
        <w:rPr>
          <w:rFonts w:cs="Arial"/>
          <w:sz w:val="20"/>
        </w:rPr>
        <w:softHyphen/>
      </w:r>
      <w:r w:rsidRPr="004E7FF5">
        <w:rPr>
          <w:rFonts w:cs="Arial"/>
          <w:sz w:val="20"/>
        </w:rPr>
        <w:softHyphen/>
        <w:t>___</w:t>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t>____</w:t>
      </w:r>
      <w:r w:rsidRPr="004E7FF5">
        <w:rPr>
          <w:rFonts w:cs="Arial"/>
          <w:sz w:val="20"/>
        </w:rPr>
        <w:softHyphen/>
      </w:r>
      <w:r w:rsidRPr="004E7FF5">
        <w:rPr>
          <w:rFonts w:cs="Arial"/>
          <w:sz w:val="20"/>
        </w:rPr>
        <w:softHyphen/>
        <w:t>____</w:t>
      </w:r>
      <w:r>
        <w:rPr>
          <w:rFonts w:cs="Arial"/>
          <w:sz w:val="20"/>
        </w:rPr>
        <w:t>_____</w:t>
      </w:r>
    </w:p>
    <w:p w14:paraId="01BD0B19" w14:textId="77777777" w:rsidR="00165434" w:rsidRPr="004E7FF5" w:rsidRDefault="00165434" w:rsidP="00165434">
      <w:pPr>
        <w:ind w:right="720"/>
        <w:rPr>
          <w:rFonts w:cs="Arial"/>
          <w:sz w:val="20"/>
        </w:rPr>
      </w:pPr>
    </w:p>
    <w:p w14:paraId="4C5F6BB7" w14:textId="77777777" w:rsidR="00165434" w:rsidRPr="004E7FF5" w:rsidRDefault="00165434" w:rsidP="00165434">
      <w:pPr>
        <w:pStyle w:val="Footer"/>
        <w:ind w:right="720"/>
        <w:rPr>
          <w:rFonts w:cs="Arial"/>
          <w:b/>
          <w:sz w:val="20"/>
        </w:rPr>
      </w:pPr>
      <w:r w:rsidRPr="004E7FF5">
        <w:rPr>
          <w:rFonts w:cs="Arial"/>
          <w:b/>
          <w:sz w:val="20"/>
        </w:rPr>
        <w:t xml:space="preserve">UNIT PRICE No. </w:t>
      </w:r>
      <w:r>
        <w:rPr>
          <w:rFonts w:cs="Arial"/>
          <w:b/>
          <w:sz w:val="20"/>
        </w:rPr>
        <w:fldChar w:fldCharType="begin"/>
      </w:r>
      <w:r>
        <w:rPr>
          <w:rFonts w:cs="Arial"/>
          <w:b/>
          <w:sz w:val="20"/>
        </w:rPr>
        <w:instrText xml:space="preserve"> LISTNUM  LegalDefault </w:instrText>
      </w:r>
      <w:r>
        <w:rPr>
          <w:rFonts w:cs="Arial"/>
          <w:b/>
          <w:sz w:val="20"/>
        </w:rPr>
        <w:fldChar w:fldCharType="end">
          <w:numberingChange w:id="23" w:author="Mike Yang" w:date="2024-06-13T09:07:00Z" w:original="8."/>
        </w:fldChar>
      </w:r>
    </w:p>
    <w:p w14:paraId="03B42516" w14:textId="77777777" w:rsidR="00165434" w:rsidRPr="004E7FF5" w:rsidRDefault="00165434" w:rsidP="00165434">
      <w:pPr>
        <w:rPr>
          <w:rFonts w:cs="Arial"/>
          <w:b/>
          <w:sz w:val="20"/>
        </w:rPr>
      </w:pPr>
      <w:r w:rsidRPr="004E7FF5">
        <w:rPr>
          <w:rFonts w:cs="Arial"/>
          <w:b/>
          <w:sz w:val="20"/>
        </w:rPr>
        <w:t xml:space="preserve">Mechanical Personnel – Hourly Rates    </w:t>
      </w:r>
    </w:p>
    <w:p w14:paraId="30FF79D6" w14:textId="77777777" w:rsidR="00165434" w:rsidRPr="004E7FF5" w:rsidRDefault="00165434" w:rsidP="00165434">
      <w:pPr>
        <w:rPr>
          <w:rFonts w:cs="Arial"/>
          <w:sz w:val="20"/>
        </w:rPr>
      </w:pPr>
      <w:r w:rsidRPr="004E7FF5">
        <w:rPr>
          <w:rFonts w:cs="Arial"/>
          <w:sz w:val="20"/>
        </w:rPr>
        <w:t xml:space="preserve">Title / Trade – </w:t>
      </w:r>
      <w:r>
        <w:rPr>
          <w:rFonts w:cs="Arial"/>
          <w:sz w:val="20"/>
        </w:rPr>
        <w:t>Controls</w:t>
      </w:r>
    </w:p>
    <w:p w14:paraId="53F1CD19" w14:textId="77777777" w:rsidR="00165434" w:rsidRPr="004E7FF5" w:rsidRDefault="00165434" w:rsidP="00165434">
      <w:pPr>
        <w:ind w:right="3600"/>
        <w:rPr>
          <w:rFonts w:cs="Arial"/>
          <w:sz w:val="20"/>
        </w:rPr>
      </w:pPr>
      <w:r w:rsidRPr="004E7FF5">
        <w:rPr>
          <w:rFonts w:cs="Arial"/>
          <w:sz w:val="20"/>
        </w:rPr>
        <w:t>Total Rate (including all markups, allowances, site condition, work schedules, supervision and total costs, etc.)</w:t>
      </w:r>
    </w:p>
    <w:p w14:paraId="7E56276C" w14:textId="77777777" w:rsidR="00165434" w:rsidRPr="004E7FF5" w:rsidRDefault="00165434" w:rsidP="00165434">
      <w:pPr>
        <w:ind w:right="720"/>
        <w:rPr>
          <w:rFonts w:cs="Arial"/>
          <w:sz w:val="20"/>
        </w:rPr>
      </w:pPr>
    </w:p>
    <w:p w14:paraId="4A33574A" w14:textId="77777777" w:rsidR="00165434" w:rsidRPr="004E7FF5" w:rsidRDefault="00165434" w:rsidP="00165434">
      <w:pPr>
        <w:spacing w:line="276" w:lineRule="auto"/>
        <w:ind w:right="720"/>
        <w:rPr>
          <w:rFonts w:cs="Arial"/>
          <w:sz w:val="20"/>
        </w:rPr>
      </w:pPr>
      <w:r w:rsidRPr="004E7FF5">
        <w:rPr>
          <w:rFonts w:cs="Arial"/>
          <w:sz w:val="20"/>
        </w:rPr>
        <w:t>Price per Hour</w:t>
      </w:r>
      <w:r w:rsidRPr="004E7FF5">
        <w:rPr>
          <w:rFonts w:cs="Arial"/>
          <w:sz w:val="20"/>
        </w:rPr>
        <w:tab/>
        <w:t xml:space="preserve"> - Regular (Day) Shift</w:t>
      </w:r>
      <w:r w:rsidRPr="004E7FF5">
        <w:rPr>
          <w:rFonts w:cs="Arial"/>
          <w:sz w:val="20"/>
        </w:rPr>
        <w:tab/>
      </w:r>
      <w:r w:rsidRPr="004E7FF5">
        <w:rPr>
          <w:rFonts w:cs="Arial"/>
          <w:sz w:val="20"/>
        </w:rPr>
        <w:tab/>
      </w:r>
      <w:r w:rsidRPr="004E7FF5">
        <w:rPr>
          <w:rFonts w:cs="Arial"/>
          <w:sz w:val="20"/>
        </w:rPr>
        <w:tab/>
      </w:r>
      <w:r w:rsidRPr="004E7FF5">
        <w:rPr>
          <w:rFonts w:cs="Arial"/>
          <w:sz w:val="20"/>
        </w:rPr>
        <w:tab/>
      </w:r>
      <w:r w:rsidRPr="004E7FF5">
        <w:rPr>
          <w:rFonts w:cs="Arial"/>
          <w:sz w:val="20"/>
        </w:rPr>
        <w:tab/>
        <w:t xml:space="preserve">$   </w:t>
      </w:r>
      <w:r w:rsidRPr="004E7FF5">
        <w:rPr>
          <w:rFonts w:cs="Arial"/>
          <w:sz w:val="20"/>
        </w:rPr>
        <w:softHyphen/>
      </w:r>
      <w:r w:rsidRPr="004E7FF5">
        <w:rPr>
          <w:rFonts w:cs="Arial"/>
          <w:sz w:val="20"/>
        </w:rPr>
        <w:softHyphen/>
        <w:t>___</w:t>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t>____</w:t>
      </w:r>
      <w:r w:rsidRPr="004E7FF5">
        <w:rPr>
          <w:rFonts w:cs="Arial"/>
          <w:sz w:val="20"/>
        </w:rPr>
        <w:softHyphen/>
      </w:r>
      <w:r w:rsidRPr="004E7FF5">
        <w:rPr>
          <w:rFonts w:cs="Arial"/>
          <w:sz w:val="20"/>
        </w:rPr>
        <w:softHyphen/>
        <w:t>___</w:t>
      </w:r>
      <w:r>
        <w:rPr>
          <w:rFonts w:cs="Arial"/>
          <w:sz w:val="20"/>
        </w:rPr>
        <w:t>_____</w:t>
      </w:r>
      <w:r w:rsidRPr="004E7FF5">
        <w:rPr>
          <w:rFonts w:cs="Arial"/>
          <w:sz w:val="20"/>
        </w:rPr>
        <w:t xml:space="preserve">_  </w:t>
      </w:r>
    </w:p>
    <w:p w14:paraId="2EA891DE" w14:textId="77777777" w:rsidR="00165434" w:rsidRPr="004E7FF5" w:rsidRDefault="00165434" w:rsidP="00165434">
      <w:pPr>
        <w:spacing w:line="276" w:lineRule="auto"/>
        <w:ind w:right="720"/>
        <w:rPr>
          <w:rFonts w:cs="Arial"/>
          <w:sz w:val="20"/>
        </w:rPr>
      </w:pPr>
      <w:r w:rsidRPr="004E7FF5">
        <w:rPr>
          <w:rFonts w:cs="Arial"/>
          <w:sz w:val="20"/>
        </w:rPr>
        <w:lastRenderedPageBreak/>
        <w:t>Price per Hour</w:t>
      </w:r>
      <w:r w:rsidRPr="004E7FF5">
        <w:rPr>
          <w:rFonts w:cs="Arial"/>
          <w:sz w:val="20"/>
        </w:rPr>
        <w:tab/>
        <w:t xml:space="preserve"> - Non-Regular (night) shift</w:t>
      </w:r>
      <w:r w:rsidRPr="004E7FF5">
        <w:rPr>
          <w:rFonts w:cs="Arial"/>
          <w:sz w:val="20"/>
        </w:rPr>
        <w:tab/>
      </w:r>
      <w:r w:rsidRPr="004E7FF5">
        <w:rPr>
          <w:rFonts w:cs="Arial"/>
          <w:sz w:val="20"/>
        </w:rPr>
        <w:tab/>
      </w:r>
      <w:r w:rsidRPr="004E7FF5">
        <w:rPr>
          <w:rFonts w:cs="Arial"/>
          <w:sz w:val="20"/>
        </w:rPr>
        <w:tab/>
      </w:r>
      <w:r w:rsidRPr="004E7FF5">
        <w:rPr>
          <w:rFonts w:cs="Arial"/>
          <w:sz w:val="20"/>
        </w:rPr>
        <w:tab/>
        <w:t xml:space="preserve">$   </w:t>
      </w:r>
      <w:r w:rsidRPr="004E7FF5">
        <w:rPr>
          <w:rFonts w:cs="Arial"/>
          <w:sz w:val="20"/>
        </w:rPr>
        <w:softHyphen/>
      </w:r>
      <w:r w:rsidRPr="004E7FF5">
        <w:rPr>
          <w:rFonts w:cs="Arial"/>
          <w:sz w:val="20"/>
        </w:rPr>
        <w:softHyphen/>
        <w:t>___</w:t>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t>____</w:t>
      </w:r>
      <w:r w:rsidRPr="004E7FF5">
        <w:rPr>
          <w:rFonts w:cs="Arial"/>
          <w:sz w:val="20"/>
        </w:rPr>
        <w:softHyphen/>
      </w:r>
      <w:r w:rsidRPr="004E7FF5">
        <w:rPr>
          <w:rFonts w:cs="Arial"/>
          <w:sz w:val="20"/>
        </w:rPr>
        <w:softHyphen/>
        <w:t>____</w:t>
      </w:r>
      <w:r>
        <w:rPr>
          <w:rFonts w:cs="Arial"/>
          <w:sz w:val="20"/>
        </w:rPr>
        <w:t>_____</w:t>
      </w:r>
    </w:p>
    <w:p w14:paraId="15E6C12A" w14:textId="032EA153" w:rsidR="00165434" w:rsidRDefault="00165434" w:rsidP="003B3021">
      <w:pPr>
        <w:spacing w:line="276" w:lineRule="auto"/>
        <w:ind w:right="720"/>
        <w:rPr>
          <w:rFonts w:cs="Arial"/>
          <w:sz w:val="20"/>
        </w:rPr>
      </w:pPr>
      <w:r w:rsidRPr="004E7FF5">
        <w:rPr>
          <w:rFonts w:cs="Arial"/>
          <w:sz w:val="20"/>
        </w:rPr>
        <w:t>Price per Hour</w:t>
      </w:r>
      <w:r w:rsidRPr="004E7FF5">
        <w:rPr>
          <w:rFonts w:cs="Arial"/>
          <w:sz w:val="20"/>
        </w:rPr>
        <w:tab/>
        <w:t xml:space="preserve"> - Overtime shift</w:t>
      </w:r>
      <w:r w:rsidRPr="004E7FF5">
        <w:rPr>
          <w:rFonts w:cs="Arial"/>
          <w:sz w:val="20"/>
        </w:rPr>
        <w:tab/>
      </w:r>
      <w:r w:rsidRPr="004E7FF5">
        <w:rPr>
          <w:rFonts w:cs="Arial"/>
          <w:sz w:val="20"/>
        </w:rPr>
        <w:tab/>
      </w:r>
      <w:r w:rsidRPr="004E7FF5">
        <w:rPr>
          <w:rFonts w:cs="Arial"/>
          <w:sz w:val="20"/>
        </w:rPr>
        <w:tab/>
      </w:r>
      <w:r w:rsidRPr="004E7FF5">
        <w:rPr>
          <w:rFonts w:cs="Arial"/>
          <w:sz w:val="20"/>
        </w:rPr>
        <w:tab/>
      </w:r>
      <w:r>
        <w:rPr>
          <w:rFonts w:cs="Arial"/>
          <w:sz w:val="20"/>
        </w:rPr>
        <w:tab/>
      </w:r>
      <w:r w:rsidRPr="004E7FF5">
        <w:rPr>
          <w:rFonts w:cs="Arial"/>
          <w:sz w:val="20"/>
        </w:rPr>
        <w:tab/>
        <w:t xml:space="preserve">$   </w:t>
      </w:r>
      <w:r w:rsidRPr="004E7FF5">
        <w:rPr>
          <w:rFonts w:cs="Arial"/>
          <w:sz w:val="20"/>
        </w:rPr>
        <w:softHyphen/>
      </w:r>
      <w:r w:rsidRPr="004E7FF5">
        <w:rPr>
          <w:rFonts w:cs="Arial"/>
          <w:sz w:val="20"/>
        </w:rPr>
        <w:softHyphen/>
        <w:t>___</w:t>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t>____</w:t>
      </w:r>
      <w:r w:rsidRPr="004E7FF5">
        <w:rPr>
          <w:rFonts w:cs="Arial"/>
          <w:sz w:val="20"/>
        </w:rPr>
        <w:softHyphen/>
      </w:r>
      <w:r w:rsidRPr="004E7FF5">
        <w:rPr>
          <w:rFonts w:cs="Arial"/>
          <w:sz w:val="20"/>
        </w:rPr>
        <w:softHyphen/>
        <w:t>____</w:t>
      </w:r>
      <w:r>
        <w:rPr>
          <w:rFonts w:cs="Arial"/>
          <w:sz w:val="20"/>
        </w:rPr>
        <w:t>_____</w:t>
      </w:r>
    </w:p>
    <w:p w14:paraId="353E519E" w14:textId="77777777" w:rsidR="000C38B8" w:rsidRPr="000C38B8" w:rsidRDefault="000C38B8" w:rsidP="000C38B8">
      <w:pPr>
        <w:rPr>
          <w:rFonts w:cs="Arial"/>
          <w:sz w:val="20"/>
        </w:rPr>
      </w:pPr>
    </w:p>
    <w:p w14:paraId="2081AC75" w14:textId="77777777" w:rsidR="000C38B8" w:rsidRPr="000C38B8" w:rsidRDefault="000C38B8" w:rsidP="000C38B8">
      <w:pPr>
        <w:rPr>
          <w:rFonts w:cs="Arial"/>
          <w:sz w:val="20"/>
        </w:rPr>
      </w:pPr>
    </w:p>
    <w:p w14:paraId="0A5C8B99" w14:textId="77777777" w:rsidR="000C38B8" w:rsidRPr="000C38B8" w:rsidRDefault="000C38B8" w:rsidP="000C38B8">
      <w:pPr>
        <w:rPr>
          <w:rFonts w:cs="Arial"/>
          <w:sz w:val="20"/>
        </w:rPr>
      </w:pPr>
    </w:p>
    <w:p w14:paraId="6A543AF3" w14:textId="77777777" w:rsidR="000C38B8" w:rsidRPr="000C38B8" w:rsidRDefault="000C38B8" w:rsidP="000C38B8">
      <w:pPr>
        <w:rPr>
          <w:rFonts w:cs="Arial"/>
          <w:sz w:val="20"/>
        </w:rPr>
      </w:pPr>
    </w:p>
    <w:p w14:paraId="3DE2C47C" w14:textId="77777777" w:rsidR="000C38B8" w:rsidRPr="000C38B8" w:rsidRDefault="000C38B8" w:rsidP="000C38B8">
      <w:pPr>
        <w:rPr>
          <w:rFonts w:cs="Arial"/>
          <w:sz w:val="20"/>
        </w:rPr>
      </w:pPr>
    </w:p>
    <w:p w14:paraId="5B6ECA00" w14:textId="77777777" w:rsidR="000C38B8" w:rsidRPr="000C38B8" w:rsidRDefault="000C38B8" w:rsidP="000C38B8">
      <w:pPr>
        <w:rPr>
          <w:rFonts w:cs="Arial"/>
          <w:sz w:val="20"/>
        </w:rPr>
      </w:pPr>
    </w:p>
    <w:p w14:paraId="24E4197C" w14:textId="77777777" w:rsidR="000C38B8" w:rsidRPr="000C38B8" w:rsidRDefault="000C38B8" w:rsidP="000C38B8">
      <w:pPr>
        <w:rPr>
          <w:rFonts w:cs="Arial"/>
          <w:sz w:val="20"/>
        </w:rPr>
      </w:pPr>
    </w:p>
    <w:p w14:paraId="1EAF2FDF" w14:textId="77777777" w:rsidR="000C38B8" w:rsidRPr="000C38B8" w:rsidRDefault="000C38B8" w:rsidP="000C38B8">
      <w:pPr>
        <w:rPr>
          <w:rFonts w:cs="Arial"/>
          <w:sz w:val="20"/>
        </w:rPr>
      </w:pPr>
    </w:p>
    <w:p w14:paraId="53FA7E68" w14:textId="77777777" w:rsidR="000C38B8" w:rsidRPr="000C38B8" w:rsidRDefault="000C38B8" w:rsidP="000C38B8">
      <w:pPr>
        <w:rPr>
          <w:rFonts w:cs="Arial"/>
          <w:sz w:val="20"/>
        </w:rPr>
      </w:pPr>
    </w:p>
    <w:p w14:paraId="0DA5E670" w14:textId="77777777" w:rsidR="000C38B8" w:rsidRPr="000C38B8" w:rsidRDefault="000C38B8" w:rsidP="000C38B8">
      <w:pPr>
        <w:rPr>
          <w:rFonts w:cs="Arial"/>
          <w:sz w:val="20"/>
        </w:rPr>
      </w:pPr>
    </w:p>
    <w:p w14:paraId="212F7FB5" w14:textId="77777777" w:rsidR="000C38B8" w:rsidRPr="000C38B8" w:rsidRDefault="000C38B8" w:rsidP="000C38B8">
      <w:pPr>
        <w:rPr>
          <w:rFonts w:cs="Arial"/>
          <w:sz w:val="20"/>
        </w:rPr>
      </w:pPr>
    </w:p>
    <w:p w14:paraId="45905D34" w14:textId="77777777" w:rsidR="000C38B8" w:rsidRDefault="000C38B8" w:rsidP="000C38B8">
      <w:pPr>
        <w:rPr>
          <w:rFonts w:cs="Arial"/>
          <w:sz w:val="20"/>
        </w:rPr>
      </w:pPr>
    </w:p>
    <w:p w14:paraId="1910A474" w14:textId="2E81A56C" w:rsidR="000C38B8" w:rsidRPr="000C38B8" w:rsidRDefault="000C38B8" w:rsidP="000C38B8">
      <w:pPr>
        <w:tabs>
          <w:tab w:val="left" w:pos="1102"/>
        </w:tabs>
        <w:rPr>
          <w:rFonts w:cs="Arial"/>
          <w:sz w:val="20"/>
        </w:rPr>
      </w:pPr>
      <w:r>
        <w:rPr>
          <w:rFonts w:cs="Arial"/>
          <w:sz w:val="20"/>
        </w:rPr>
        <w:tab/>
      </w:r>
    </w:p>
    <w:sectPr w:rsidR="000C38B8" w:rsidRPr="000C38B8" w:rsidSect="002B7423">
      <w:headerReference w:type="default" r:id="rId8"/>
      <w:headerReference w:type="firs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EC116" w14:textId="77777777" w:rsidR="000A487D" w:rsidRDefault="000A487D">
      <w:r>
        <w:separator/>
      </w:r>
    </w:p>
  </w:endnote>
  <w:endnote w:type="continuationSeparator" w:id="0">
    <w:p w14:paraId="7D8878EA" w14:textId="77777777" w:rsidR="000A487D" w:rsidRDefault="000A4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BMJF P+ Times New">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FCC5A" w14:textId="77777777" w:rsidR="000A487D" w:rsidRDefault="000A487D">
      <w:r>
        <w:separator/>
      </w:r>
    </w:p>
  </w:footnote>
  <w:footnote w:type="continuationSeparator" w:id="0">
    <w:p w14:paraId="6E28EBCA" w14:textId="77777777" w:rsidR="000A487D" w:rsidRDefault="000A48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86448" w14:textId="77777777" w:rsidR="00CB0378" w:rsidRDefault="00CB0378" w:rsidP="00CB0378">
    <w:pPr>
      <w:pStyle w:val="Header1"/>
      <w:jc w:val="left"/>
      <w:rPr>
        <w:rFonts w:eastAsia="MS Mincho"/>
      </w:rPr>
    </w:pPr>
    <w:r>
      <w:rPr>
        <w:rFonts w:eastAsia="MS Mincho"/>
      </w:rPr>
      <w:t>Construction Agreement</w:t>
    </w:r>
  </w:p>
  <w:p w14:paraId="269BD9E0" w14:textId="683785BF" w:rsidR="00CB0378" w:rsidRPr="0093605B" w:rsidRDefault="00CB0378" w:rsidP="00CB0378">
    <w:pPr>
      <w:pStyle w:val="Header1"/>
      <w:jc w:val="left"/>
      <w:rPr>
        <w:rFonts w:eastAsia="MS Mincho"/>
      </w:rPr>
    </w:pPr>
    <w:r>
      <w:rPr>
        <w:rFonts w:eastAsia="MS Mincho"/>
      </w:rPr>
      <w:t>Schedule B.3</w:t>
    </w:r>
    <w:r w:rsidRPr="0093605B">
      <w:rPr>
        <w:rFonts w:eastAsia="MS Mincho"/>
      </w:rPr>
      <w:t xml:space="preserve"> – </w:t>
    </w:r>
    <w:r>
      <w:rPr>
        <w:rFonts w:eastAsia="MS Mincho"/>
      </w:rPr>
      <w:t>Unit Price Form</w:t>
    </w:r>
  </w:p>
  <w:p w14:paraId="36D603DD" w14:textId="318E0562" w:rsidR="007C1310" w:rsidRPr="002B7423" w:rsidRDefault="00CA057F" w:rsidP="002B7423">
    <w:pPr>
      <w:pStyle w:val="Header2"/>
      <w:jc w:val="left"/>
    </w:pPr>
    <w:r w:rsidRPr="0093605B">
      <w:t>Tender Call No.</w:t>
    </w:r>
    <w:r w:rsidR="00A53E57">
      <w:t xml:space="preserve"> </w:t>
    </w:r>
    <w:r w:rsidR="002D78A0">
      <w:t>##</w:t>
    </w:r>
    <w:r w:rsidR="00C24C43">
      <w:t>-</w:t>
    </w:r>
    <w:proofErr w:type="gramStart"/>
    <w:r w:rsidR="00C24C43">
      <w:t>20</w:t>
    </w:r>
    <w:r w:rsidR="00950434">
      <w:t>20</w:t>
    </w:r>
    <w:r>
      <w:t xml:space="preserve">  </w:t>
    </w:r>
    <w:r w:rsidRPr="0093605B">
      <w:t>Contract</w:t>
    </w:r>
    <w:proofErr w:type="gramEnd"/>
    <w:r w:rsidRPr="0093605B">
      <w:t xml:space="preserve"> No.</w:t>
    </w:r>
    <w:r w:rsidR="00A53E57">
      <w:t xml:space="preserve"> </w:t>
    </w:r>
    <w:r w:rsidR="00D32339">
      <w:t>N/A</w:t>
    </w:r>
    <w:r w:rsidR="007C1310" w:rsidRPr="007C1310">
      <w:rPr>
        <w:b/>
        <w:bCs/>
      </w:rPr>
      <w:tab/>
    </w:r>
    <w:r w:rsidR="007C1310" w:rsidRPr="007C1310">
      <w:rPr>
        <w:b/>
        <w:bCs/>
      </w:rPr>
      <w:tab/>
    </w:r>
  </w:p>
  <w:p w14:paraId="4929E228" w14:textId="4801F31C" w:rsidR="007C1310" w:rsidRPr="002B7423" w:rsidRDefault="007C1310" w:rsidP="002B7423">
    <w:pPr>
      <w:pStyle w:val="BodyText"/>
      <w:jc w:val="both"/>
      <w:rPr>
        <w:sz w:val="20"/>
        <w:szCs w:val="22"/>
      </w:rPr>
    </w:pPr>
    <w:r w:rsidRPr="007C1310">
      <w:rPr>
        <w:sz w:val="20"/>
        <w:szCs w:val="22"/>
      </w:rPr>
      <w:t xml:space="preserve">Unit Prices </w:t>
    </w:r>
    <w:r w:rsidRPr="007C1310">
      <w:rPr>
        <w:b/>
        <w:sz w:val="20"/>
        <w:szCs w:val="22"/>
      </w:rPr>
      <w:t>DO NOT</w:t>
    </w:r>
    <w:r w:rsidRPr="007C1310">
      <w:rPr>
        <w:sz w:val="20"/>
        <w:szCs w:val="22"/>
      </w:rPr>
      <w:t xml:space="preserve"> INCLUDE HST.</w:t>
    </w:r>
    <w:r w:rsidRPr="007C1310">
      <w:rPr>
        <w:sz w:val="20"/>
      </w:rPr>
      <w:t xml:space="preserve">                                                                                              </w:t>
    </w:r>
  </w:p>
  <w:p w14:paraId="66D5FBF6" w14:textId="77777777" w:rsidR="007C1310" w:rsidRPr="007C1310" w:rsidRDefault="007C1310" w:rsidP="007C1310">
    <w:pPr>
      <w:rPr>
        <w:rFonts w:cs="Arial"/>
        <w:sz w:val="20"/>
        <w:u w:val="single"/>
      </w:rPr>
    </w:pPr>
    <w:r w:rsidRPr="007C1310">
      <w:rPr>
        <w:rFonts w:cs="Arial"/>
        <w:sz w:val="20"/>
        <w:u w:val="single"/>
      </w:rPr>
      <w:t>UNIT OF WORK</w:t>
    </w:r>
    <w:r w:rsidRPr="007C1310">
      <w:rPr>
        <w:rFonts w:cs="Arial"/>
        <w:sz w:val="20"/>
        <w:u w:val="single"/>
      </w:rPr>
      <w:tab/>
    </w:r>
    <w:r w:rsidRPr="007C1310">
      <w:rPr>
        <w:rFonts w:cs="Arial"/>
        <w:sz w:val="20"/>
        <w:u w:val="single"/>
      </w:rPr>
      <w:tab/>
    </w:r>
    <w:r w:rsidRPr="007C1310">
      <w:rPr>
        <w:rFonts w:cs="Arial"/>
        <w:sz w:val="20"/>
        <w:u w:val="single"/>
      </w:rPr>
      <w:tab/>
    </w:r>
    <w:r w:rsidRPr="007C1310">
      <w:rPr>
        <w:rFonts w:cs="Arial"/>
        <w:sz w:val="20"/>
        <w:u w:val="single"/>
      </w:rPr>
      <w:tab/>
    </w:r>
    <w:r w:rsidRPr="007C1310">
      <w:rPr>
        <w:rFonts w:cs="Arial"/>
        <w:sz w:val="20"/>
        <w:u w:val="single"/>
      </w:rPr>
      <w:tab/>
    </w:r>
    <w:r w:rsidRPr="007C1310">
      <w:rPr>
        <w:rFonts w:cs="Arial"/>
        <w:sz w:val="20"/>
        <w:u w:val="single"/>
      </w:rPr>
      <w:tab/>
    </w:r>
    <w:r w:rsidRPr="007C1310">
      <w:rPr>
        <w:rFonts w:cs="Arial"/>
        <w:sz w:val="20"/>
        <w:u w:val="single"/>
      </w:rPr>
      <w:tab/>
    </w:r>
    <w:r w:rsidRPr="007C1310">
      <w:rPr>
        <w:rFonts w:cs="Arial"/>
        <w:sz w:val="20"/>
        <w:u w:val="single"/>
      </w:rPr>
      <w:tab/>
    </w:r>
    <w:r w:rsidRPr="007C1310">
      <w:rPr>
        <w:rFonts w:cs="Arial"/>
        <w:sz w:val="20"/>
        <w:u w:val="single"/>
      </w:rPr>
      <w:tab/>
      <w:t>UNIT PRICE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D8D45" w14:textId="77777777" w:rsidR="002B7423" w:rsidRDefault="002B7423" w:rsidP="002B7423">
    <w:pPr>
      <w:pStyle w:val="Header1"/>
      <w:jc w:val="left"/>
      <w:rPr>
        <w:rFonts w:eastAsia="MS Mincho"/>
      </w:rPr>
    </w:pPr>
    <w:r>
      <w:rPr>
        <w:rFonts w:eastAsia="MS Mincho"/>
      </w:rPr>
      <w:t>Construction Agreement</w:t>
    </w:r>
  </w:p>
  <w:p w14:paraId="4D314DA8" w14:textId="77777777" w:rsidR="002B7423" w:rsidRPr="0093605B" w:rsidRDefault="002B7423" w:rsidP="002B7423">
    <w:pPr>
      <w:pStyle w:val="Header1"/>
      <w:jc w:val="left"/>
      <w:rPr>
        <w:rFonts w:eastAsia="MS Mincho"/>
      </w:rPr>
    </w:pPr>
    <w:r>
      <w:rPr>
        <w:rFonts w:eastAsia="MS Mincho"/>
      </w:rPr>
      <w:t>Schedule B.3</w:t>
    </w:r>
    <w:r w:rsidRPr="0093605B">
      <w:rPr>
        <w:rFonts w:eastAsia="MS Mincho"/>
      </w:rPr>
      <w:t xml:space="preserve"> – </w:t>
    </w:r>
    <w:r>
      <w:rPr>
        <w:rFonts w:eastAsia="MS Mincho"/>
      </w:rPr>
      <w:t>Unit Price Form</w:t>
    </w:r>
  </w:p>
  <w:p w14:paraId="777D0BB5" w14:textId="23291EF6" w:rsidR="002B7423" w:rsidRPr="002B7423" w:rsidRDefault="002B7423" w:rsidP="002B7423">
    <w:pPr>
      <w:pStyle w:val="Header2"/>
      <w:jc w:val="left"/>
    </w:pPr>
    <w:r w:rsidRPr="0093605B">
      <w:t>Tender Call No.</w:t>
    </w:r>
    <w:r>
      <w:t xml:space="preserve"> ## </w:t>
    </w:r>
    <w:r w:rsidRPr="0093605B">
      <w:t>Contract No.</w:t>
    </w:r>
    <w:r>
      <w:t xml:space="preserve"> </w:t>
    </w:r>
    <w:r w:rsidRPr="007C1310">
      <w:rPr>
        <w:b/>
        <w:bCs/>
      </w:rPr>
      <w:tab/>
    </w:r>
    <w:r w:rsidRPr="007C1310">
      <w:rPr>
        <w:b/>
        <w:bCs/>
      </w:rPr>
      <w:tab/>
    </w:r>
  </w:p>
  <w:p w14:paraId="13370B41" w14:textId="77777777" w:rsidR="002B7423" w:rsidRDefault="002B7423" w:rsidP="002B7423">
    <w:pPr>
      <w:pStyle w:val="BodyText"/>
      <w:jc w:val="both"/>
      <w:rPr>
        <w:sz w:val="20"/>
        <w:szCs w:val="22"/>
      </w:rPr>
    </w:pPr>
    <w:r w:rsidRPr="007C1310">
      <w:rPr>
        <w:sz w:val="20"/>
        <w:szCs w:val="22"/>
      </w:rPr>
      <w:t>Unit Prices apply to extras to the Contract. Apply Unit Prices for credits from the Contract at a rate not less than 100% of the stated Unit Price. Work covered by Unit Prices will be executed in accordance with the Contract Documents. Unit Prices include all costs related to materials, labour, equipment, delivery and handling, statutory charges, overhead and profit, other related charges, and inclusive of all duties and taxes applicable, and similar charges on account of such work, measured in place prior to excavation or compacted / complete in place.</w:t>
    </w:r>
  </w:p>
  <w:p w14:paraId="41B770B0" w14:textId="77777777" w:rsidR="002B7423" w:rsidRDefault="002B7423" w:rsidP="002B7423">
    <w:pPr>
      <w:pStyle w:val="BodyText"/>
      <w:jc w:val="both"/>
      <w:rPr>
        <w:sz w:val="20"/>
      </w:rPr>
    </w:pPr>
    <w:r>
      <w:rPr>
        <w:sz w:val="20"/>
      </w:rPr>
      <w:br/>
    </w:r>
    <w:r w:rsidRPr="00565636">
      <w:rPr>
        <w:sz w:val="20"/>
      </w:rPr>
      <w:t xml:space="preserve">Changes to the Work not covered in Unit Prices will be applied using Fees for Changes in the Work as defined in </w:t>
    </w:r>
    <w:r>
      <w:rPr>
        <w:sz w:val="20"/>
      </w:rPr>
      <w:t>Schedule A – Information Sheet</w:t>
    </w:r>
    <w:r w:rsidRPr="00565636">
      <w:rPr>
        <w:sz w:val="20"/>
      </w:rPr>
      <w:t>.</w:t>
    </w:r>
  </w:p>
  <w:p w14:paraId="356AF2FE" w14:textId="77777777" w:rsidR="002B7423" w:rsidRPr="002B7423" w:rsidRDefault="002B7423" w:rsidP="002B7423">
    <w:pPr>
      <w:pStyle w:val="BodyText"/>
      <w:jc w:val="both"/>
      <w:rPr>
        <w:sz w:val="20"/>
        <w:szCs w:val="22"/>
      </w:rPr>
    </w:pPr>
    <w:r>
      <w:rPr>
        <w:sz w:val="20"/>
      </w:rPr>
      <w:br/>
    </w:r>
    <w:r w:rsidRPr="007C1310">
      <w:rPr>
        <w:sz w:val="20"/>
        <w:szCs w:val="22"/>
      </w:rPr>
      <w:t xml:space="preserve">Unit Prices </w:t>
    </w:r>
    <w:r w:rsidRPr="007C1310">
      <w:rPr>
        <w:b/>
        <w:sz w:val="20"/>
        <w:szCs w:val="22"/>
      </w:rPr>
      <w:t>DO NOT</w:t>
    </w:r>
    <w:r w:rsidRPr="007C1310">
      <w:rPr>
        <w:sz w:val="20"/>
        <w:szCs w:val="22"/>
      </w:rPr>
      <w:t xml:space="preserve"> INCLUDE HST.</w:t>
    </w:r>
    <w:r w:rsidRPr="007C1310">
      <w:rPr>
        <w:sz w:val="20"/>
      </w:rPr>
      <w:t xml:space="preserve">                                                                                              </w:t>
    </w:r>
  </w:p>
  <w:p w14:paraId="62F8D90E" w14:textId="77777777" w:rsidR="002B7423" w:rsidRPr="007C1310" w:rsidRDefault="002B7423" w:rsidP="002B7423">
    <w:pPr>
      <w:rPr>
        <w:rFonts w:cs="Arial"/>
        <w:sz w:val="20"/>
        <w:u w:val="single"/>
      </w:rPr>
    </w:pPr>
    <w:r w:rsidRPr="007C1310">
      <w:rPr>
        <w:rFonts w:cs="Arial"/>
        <w:sz w:val="20"/>
        <w:u w:val="single"/>
      </w:rPr>
      <w:t>UNIT OF WORK</w:t>
    </w:r>
    <w:r w:rsidRPr="007C1310">
      <w:rPr>
        <w:rFonts w:cs="Arial"/>
        <w:sz w:val="20"/>
        <w:u w:val="single"/>
      </w:rPr>
      <w:tab/>
    </w:r>
    <w:r w:rsidRPr="007C1310">
      <w:rPr>
        <w:rFonts w:cs="Arial"/>
        <w:sz w:val="20"/>
        <w:u w:val="single"/>
      </w:rPr>
      <w:tab/>
    </w:r>
    <w:r w:rsidRPr="007C1310">
      <w:rPr>
        <w:rFonts w:cs="Arial"/>
        <w:sz w:val="20"/>
        <w:u w:val="single"/>
      </w:rPr>
      <w:tab/>
    </w:r>
    <w:r w:rsidRPr="007C1310">
      <w:rPr>
        <w:rFonts w:cs="Arial"/>
        <w:sz w:val="20"/>
        <w:u w:val="single"/>
      </w:rPr>
      <w:tab/>
    </w:r>
    <w:r w:rsidRPr="007C1310">
      <w:rPr>
        <w:rFonts w:cs="Arial"/>
        <w:sz w:val="20"/>
        <w:u w:val="single"/>
      </w:rPr>
      <w:tab/>
    </w:r>
    <w:r w:rsidRPr="007C1310">
      <w:rPr>
        <w:rFonts w:cs="Arial"/>
        <w:sz w:val="20"/>
        <w:u w:val="single"/>
      </w:rPr>
      <w:tab/>
    </w:r>
    <w:r w:rsidRPr="007C1310">
      <w:rPr>
        <w:rFonts w:cs="Arial"/>
        <w:sz w:val="20"/>
        <w:u w:val="single"/>
      </w:rPr>
      <w:tab/>
    </w:r>
    <w:r w:rsidRPr="007C1310">
      <w:rPr>
        <w:rFonts w:cs="Arial"/>
        <w:sz w:val="20"/>
        <w:u w:val="single"/>
      </w:rPr>
      <w:tab/>
    </w:r>
    <w:r w:rsidRPr="007C1310">
      <w:rPr>
        <w:rFonts w:cs="Arial"/>
        <w:sz w:val="20"/>
        <w:u w:val="single"/>
      </w:rPr>
      <w:tab/>
      <w:t>UNIT PRICE</w:t>
    </w:r>
  </w:p>
  <w:p w14:paraId="243DEFDD" w14:textId="77777777" w:rsidR="002B7423" w:rsidRDefault="002B74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5D22BB"/>
    <w:multiLevelType w:val="hybridMultilevel"/>
    <w:tmpl w:val="FF167672"/>
    <w:lvl w:ilvl="0" w:tplc="7A1C0E78">
      <w:start w:val="1"/>
      <w:numFmt w:val="decimal"/>
      <w:lvlText w:val="%1."/>
      <w:lvlJc w:val="left"/>
      <w:pPr>
        <w:ind w:left="720" w:hanging="607"/>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39782324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nober Khan">
    <w15:presenceInfo w15:providerId="AD" w15:userId="S::skhan@montgomerysisam.com::8b664889-71c2-46a1-b03b-9418478ccded"/>
  </w15:person>
  <w15:person w15:author="Mike Yang">
    <w15:presenceInfo w15:providerId="AD" w15:userId="S::myang@montgomerysisam.com::7351e807-8345-4bdd-9aa8-0112aea2d9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drawingGridHorizontalSpacing w:val="110"/>
  <w:displayHorizontalDrawingGridEvery w:val="2"/>
  <w:displayVerticalDrawingGridEvery w:val="2"/>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57F"/>
    <w:rsid w:val="00006473"/>
    <w:rsid w:val="000177FB"/>
    <w:rsid w:val="00047C0F"/>
    <w:rsid w:val="00050778"/>
    <w:rsid w:val="00052E79"/>
    <w:rsid w:val="00090A53"/>
    <w:rsid w:val="000A487D"/>
    <w:rsid w:val="000B5F64"/>
    <w:rsid w:val="000C38B8"/>
    <w:rsid w:val="000C75F7"/>
    <w:rsid w:val="000F2048"/>
    <w:rsid w:val="001109AB"/>
    <w:rsid w:val="00114427"/>
    <w:rsid w:val="00130566"/>
    <w:rsid w:val="00135924"/>
    <w:rsid w:val="00165434"/>
    <w:rsid w:val="00181B8B"/>
    <w:rsid w:val="00197B6E"/>
    <w:rsid w:val="001A527C"/>
    <w:rsid w:val="001C03D0"/>
    <w:rsid w:val="001D746E"/>
    <w:rsid w:val="0020631D"/>
    <w:rsid w:val="00274164"/>
    <w:rsid w:val="00276409"/>
    <w:rsid w:val="002A3A6C"/>
    <w:rsid w:val="002A68CE"/>
    <w:rsid w:val="002B22D3"/>
    <w:rsid w:val="002B7423"/>
    <w:rsid w:val="002C2E76"/>
    <w:rsid w:val="002C6152"/>
    <w:rsid w:val="002D78A0"/>
    <w:rsid w:val="00305385"/>
    <w:rsid w:val="00307249"/>
    <w:rsid w:val="003816CE"/>
    <w:rsid w:val="003B3021"/>
    <w:rsid w:val="003C0928"/>
    <w:rsid w:val="003F2263"/>
    <w:rsid w:val="003F5C9B"/>
    <w:rsid w:val="00437F83"/>
    <w:rsid w:val="00497F6A"/>
    <w:rsid w:val="004A2FC9"/>
    <w:rsid w:val="004C0980"/>
    <w:rsid w:val="004C54C0"/>
    <w:rsid w:val="004E7FF5"/>
    <w:rsid w:val="00501683"/>
    <w:rsid w:val="00542C63"/>
    <w:rsid w:val="005572FD"/>
    <w:rsid w:val="00557D24"/>
    <w:rsid w:val="00565636"/>
    <w:rsid w:val="00580EAD"/>
    <w:rsid w:val="00581B4E"/>
    <w:rsid w:val="005B4273"/>
    <w:rsid w:val="005D1478"/>
    <w:rsid w:val="005D68B0"/>
    <w:rsid w:val="005E271E"/>
    <w:rsid w:val="00602306"/>
    <w:rsid w:val="006117FF"/>
    <w:rsid w:val="006152C4"/>
    <w:rsid w:val="00630E07"/>
    <w:rsid w:val="006366B5"/>
    <w:rsid w:val="00637B69"/>
    <w:rsid w:val="00655F56"/>
    <w:rsid w:val="00657145"/>
    <w:rsid w:val="00682414"/>
    <w:rsid w:val="006935CE"/>
    <w:rsid w:val="006A720D"/>
    <w:rsid w:val="006E3C07"/>
    <w:rsid w:val="006F199D"/>
    <w:rsid w:val="006F6445"/>
    <w:rsid w:val="00706760"/>
    <w:rsid w:val="00710EDA"/>
    <w:rsid w:val="00770766"/>
    <w:rsid w:val="007C1310"/>
    <w:rsid w:val="007C2D0E"/>
    <w:rsid w:val="007D7E30"/>
    <w:rsid w:val="007F1A3B"/>
    <w:rsid w:val="007F5BFA"/>
    <w:rsid w:val="008055E2"/>
    <w:rsid w:val="00817749"/>
    <w:rsid w:val="0082232D"/>
    <w:rsid w:val="0087416B"/>
    <w:rsid w:val="008B0530"/>
    <w:rsid w:val="008C291E"/>
    <w:rsid w:val="008F775E"/>
    <w:rsid w:val="008F79D7"/>
    <w:rsid w:val="0091391B"/>
    <w:rsid w:val="009353E6"/>
    <w:rsid w:val="00950434"/>
    <w:rsid w:val="00955359"/>
    <w:rsid w:val="00994C8C"/>
    <w:rsid w:val="009A41C1"/>
    <w:rsid w:val="009E31A9"/>
    <w:rsid w:val="00A025B0"/>
    <w:rsid w:val="00A12C28"/>
    <w:rsid w:val="00A26C5B"/>
    <w:rsid w:val="00A47867"/>
    <w:rsid w:val="00A53E57"/>
    <w:rsid w:val="00A60132"/>
    <w:rsid w:val="00A705EB"/>
    <w:rsid w:val="00AB4864"/>
    <w:rsid w:val="00AC63BA"/>
    <w:rsid w:val="00AF407F"/>
    <w:rsid w:val="00B519F8"/>
    <w:rsid w:val="00B97A33"/>
    <w:rsid w:val="00BA5F88"/>
    <w:rsid w:val="00BB1D33"/>
    <w:rsid w:val="00BE4284"/>
    <w:rsid w:val="00C24C43"/>
    <w:rsid w:val="00C26F09"/>
    <w:rsid w:val="00C34623"/>
    <w:rsid w:val="00C430E7"/>
    <w:rsid w:val="00C60015"/>
    <w:rsid w:val="00C657C0"/>
    <w:rsid w:val="00CA057F"/>
    <w:rsid w:val="00CB0378"/>
    <w:rsid w:val="00CB4CEB"/>
    <w:rsid w:val="00CE04D5"/>
    <w:rsid w:val="00CF5A1C"/>
    <w:rsid w:val="00D05109"/>
    <w:rsid w:val="00D21732"/>
    <w:rsid w:val="00D32339"/>
    <w:rsid w:val="00D62FDC"/>
    <w:rsid w:val="00D7138E"/>
    <w:rsid w:val="00D81828"/>
    <w:rsid w:val="00D8415F"/>
    <w:rsid w:val="00DF44CB"/>
    <w:rsid w:val="00E02BFF"/>
    <w:rsid w:val="00E4187F"/>
    <w:rsid w:val="00E54793"/>
    <w:rsid w:val="00E666E6"/>
    <w:rsid w:val="00E751FF"/>
    <w:rsid w:val="00EB30AF"/>
    <w:rsid w:val="00EC42F6"/>
    <w:rsid w:val="00ED1D05"/>
    <w:rsid w:val="00F146AD"/>
    <w:rsid w:val="00F37A1E"/>
    <w:rsid w:val="00F37D25"/>
    <w:rsid w:val="00F50F28"/>
    <w:rsid w:val="00F653C8"/>
    <w:rsid w:val="00F90BB8"/>
    <w:rsid w:val="00F9378F"/>
    <w:rsid w:val="00F95FBF"/>
    <w:rsid w:val="00FA4826"/>
    <w:rsid w:val="00FD634A"/>
    <w:rsid w:val="00FE35F0"/>
    <w:rsid w:val="00FF64A3"/>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0B172505"/>
  <w15:chartTrackingRefBased/>
  <w15:docId w15:val="{8C95355D-1869-47E3-905F-90CA490AA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057F"/>
    <w:pPr>
      <w:spacing w:after="0" w:line="240" w:lineRule="auto"/>
    </w:pPr>
    <w:rPr>
      <w:rFonts w:ascii="Arial" w:eastAsia="Times New Roman" w:hAnsi="Arial" w:cs="Times New Roman"/>
      <w:lang w:eastAsia="en-CA"/>
    </w:rPr>
  </w:style>
  <w:style w:type="paragraph" w:styleId="Heading6">
    <w:name w:val="heading 6"/>
    <w:basedOn w:val="Normal"/>
    <w:next w:val="Normal"/>
    <w:link w:val="Heading6Char"/>
    <w:qFormat/>
    <w:rsid w:val="00F90BB8"/>
    <w:pPr>
      <w:keepNext/>
      <w:widowControl w:val="0"/>
      <w:tabs>
        <w:tab w:val="left" w:pos="0"/>
      </w:tabs>
      <w:jc w:val="right"/>
      <w:outlineLvl w:val="5"/>
    </w:pPr>
    <w:rPr>
      <w:rFonts w:ascii="Times New Roman" w:hAnsi="Times New Roman"/>
      <w:b/>
      <w:snapToGrid w:val="0"/>
      <w:sz w:val="24"/>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_Header 1"/>
    <w:basedOn w:val="Normal"/>
    <w:rsid w:val="00CA057F"/>
    <w:pPr>
      <w:jc w:val="center"/>
    </w:pPr>
    <w:rPr>
      <w:rFonts w:cs="Arial"/>
      <w:b/>
      <w:sz w:val="24"/>
    </w:rPr>
  </w:style>
  <w:style w:type="paragraph" w:customStyle="1" w:styleId="Header2">
    <w:name w:val="_Header 2"/>
    <w:basedOn w:val="Normal"/>
    <w:rsid w:val="00CA057F"/>
    <w:pPr>
      <w:pBdr>
        <w:bottom w:val="single" w:sz="6" w:space="3" w:color="auto"/>
      </w:pBdr>
      <w:spacing w:after="300"/>
      <w:jc w:val="center"/>
    </w:pPr>
    <w:rPr>
      <w:rFonts w:cs="Arial"/>
      <w:sz w:val="20"/>
    </w:rPr>
  </w:style>
  <w:style w:type="character" w:styleId="Emphasis">
    <w:name w:val="Emphasis"/>
    <w:uiPriority w:val="20"/>
    <w:qFormat/>
    <w:rsid w:val="00CA057F"/>
    <w:rPr>
      <w:i/>
      <w:iCs/>
    </w:rPr>
  </w:style>
  <w:style w:type="character" w:styleId="Strong">
    <w:name w:val="Strong"/>
    <w:uiPriority w:val="22"/>
    <w:qFormat/>
    <w:rsid w:val="00CA057F"/>
    <w:rPr>
      <w:b/>
      <w:bCs/>
    </w:rPr>
  </w:style>
  <w:style w:type="paragraph" w:customStyle="1" w:styleId="Default">
    <w:name w:val="Default"/>
    <w:rsid w:val="00CA057F"/>
    <w:pPr>
      <w:widowControl w:val="0"/>
      <w:autoSpaceDE w:val="0"/>
      <w:autoSpaceDN w:val="0"/>
      <w:adjustRightInd w:val="0"/>
      <w:spacing w:after="0" w:line="240" w:lineRule="auto"/>
    </w:pPr>
    <w:rPr>
      <w:rFonts w:ascii="IBMJF P+ Times New" w:eastAsia="Times New Roman" w:hAnsi="IBMJF P+ Times New" w:cs="IBMJF P+ Times New"/>
      <w:color w:val="000000"/>
      <w:sz w:val="24"/>
      <w:szCs w:val="24"/>
      <w:lang w:eastAsia="en-CA"/>
    </w:rPr>
  </w:style>
  <w:style w:type="paragraph" w:customStyle="1" w:styleId="CM5">
    <w:name w:val="CM5"/>
    <w:basedOn w:val="Default"/>
    <w:next w:val="Default"/>
    <w:uiPriority w:val="99"/>
    <w:rsid w:val="00CA057F"/>
    <w:rPr>
      <w:rFonts w:cs="Times New Roman"/>
      <w:color w:val="auto"/>
    </w:rPr>
  </w:style>
  <w:style w:type="paragraph" w:customStyle="1" w:styleId="CM3">
    <w:name w:val="CM3"/>
    <w:basedOn w:val="Default"/>
    <w:next w:val="Default"/>
    <w:uiPriority w:val="99"/>
    <w:rsid w:val="00CA057F"/>
    <w:pPr>
      <w:spacing w:line="276" w:lineRule="atLeast"/>
    </w:pPr>
    <w:rPr>
      <w:rFonts w:cs="Times New Roman"/>
      <w:color w:val="auto"/>
    </w:rPr>
  </w:style>
  <w:style w:type="character" w:customStyle="1" w:styleId="Heading6Char">
    <w:name w:val="Heading 6 Char"/>
    <w:basedOn w:val="DefaultParagraphFont"/>
    <w:link w:val="Heading6"/>
    <w:rsid w:val="00F90BB8"/>
    <w:rPr>
      <w:rFonts w:ascii="Times New Roman" w:eastAsia="Times New Roman" w:hAnsi="Times New Roman" w:cs="Times New Roman"/>
      <w:b/>
      <w:snapToGrid w:val="0"/>
      <w:sz w:val="24"/>
      <w:szCs w:val="20"/>
      <w:lang w:val="en-GB"/>
    </w:rPr>
  </w:style>
  <w:style w:type="paragraph" w:styleId="BodyText">
    <w:name w:val="Body Text"/>
    <w:basedOn w:val="Normal"/>
    <w:link w:val="BodyTextChar"/>
    <w:rsid w:val="00F90BB8"/>
    <w:pPr>
      <w:widowControl w:val="0"/>
      <w:overflowPunct w:val="0"/>
      <w:autoSpaceDE w:val="0"/>
      <w:autoSpaceDN w:val="0"/>
      <w:adjustRightInd w:val="0"/>
      <w:spacing w:after="180"/>
      <w:textAlignment w:val="baseline"/>
    </w:pPr>
    <w:rPr>
      <w:szCs w:val="20"/>
      <w:lang w:eastAsia="en-US"/>
    </w:rPr>
  </w:style>
  <w:style w:type="character" w:customStyle="1" w:styleId="BodyTextChar">
    <w:name w:val="Body Text Char"/>
    <w:basedOn w:val="DefaultParagraphFont"/>
    <w:link w:val="BodyText"/>
    <w:rsid w:val="00F90BB8"/>
    <w:rPr>
      <w:rFonts w:ascii="Arial" w:eastAsia="Times New Roman" w:hAnsi="Arial" w:cs="Times New Roman"/>
      <w:szCs w:val="20"/>
    </w:rPr>
  </w:style>
  <w:style w:type="paragraph" w:styleId="Header">
    <w:name w:val="header"/>
    <w:basedOn w:val="Normal"/>
    <w:link w:val="HeaderChar"/>
    <w:uiPriority w:val="99"/>
    <w:unhideWhenUsed/>
    <w:rsid w:val="002A68CE"/>
    <w:pPr>
      <w:tabs>
        <w:tab w:val="center" w:pos="4680"/>
        <w:tab w:val="right" w:pos="9360"/>
      </w:tabs>
    </w:pPr>
  </w:style>
  <w:style w:type="character" w:customStyle="1" w:styleId="HeaderChar">
    <w:name w:val="Header Char"/>
    <w:basedOn w:val="DefaultParagraphFont"/>
    <w:link w:val="Header"/>
    <w:uiPriority w:val="99"/>
    <w:rsid w:val="002A68CE"/>
    <w:rPr>
      <w:rFonts w:ascii="Arial" w:eastAsia="Times New Roman" w:hAnsi="Arial" w:cs="Times New Roman"/>
      <w:lang w:eastAsia="en-CA"/>
    </w:rPr>
  </w:style>
  <w:style w:type="paragraph" w:styleId="Footer">
    <w:name w:val="footer"/>
    <w:basedOn w:val="Normal"/>
    <w:link w:val="FooterChar"/>
    <w:unhideWhenUsed/>
    <w:rsid w:val="002A68CE"/>
    <w:pPr>
      <w:tabs>
        <w:tab w:val="center" w:pos="4680"/>
        <w:tab w:val="right" w:pos="9360"/>
      </w:tabs>
    </w:pPr>
  </w:style>
  <w:style w:type="character" w:customStyle="1" w:styleId="FooterChar">
    <w:name w:val="Footer Char"/>
    <w:basedOn w:val="DefaultParagraphFont"/>
    <w:link w:val="Footer"/>
    <w:rsid w:val="002A68CE"/>
    <w:rPr>
      <w:rFonts w:ascii="Arial" w:eastAsia="Times New Roman" w:hAnsi="Arial" w:cs="Times New Roman"/>
      <w:lang w:eastAsia="en-CA"/>
    </w:rPr>
  </w:style>
  <w:style w:type="paragraph" w:customStyle="1" w:styleId="Footer0">
    <w:name w:val="_Footer"/>
    <w:basedOn w:val="Footer"/>
    <w:rsid w:val="00D8415F"/>
    <w:pPr>
      <w:widowControl w:val="0"/>
      <w:pBdr>
        <w:top w:val="single" w:sz="6" w:space="1" w:color="auto"/>
      </w:pBdr>
      <w:tabs>
        <w:tab w:val="clear" w:pos="4680"/>
      </w:tabs>
    </w:pPr>
    <w:rPr>
      <w:snapToGrid w:val="0"/>
      <w:sz w:val="18"/>
      <w:szCs w:val="18"/>
      <w:lang w:val="en-US" w:eastAsia="en-US"/>
    </w:rPr>
  </w:style>
  <w:style w:type="paragraph" w:styleId="BodyText2">
    <w:name w:val="Body Text 2"/>
    <w:basedOn w:val="Normal"/>
    <w:link w:val="BodyText2Char"/>
    <w:uiPriority w:val="99"/>
    <w:unhideWhenUsed/>
    <w:rsid w:val="00FE35F0"/>
    <w:pPr>
      <w:spacing w:after="120" w:line="480" w:lineRule="auto"/>
    </w:pPr>
  </w:style>
  <w:style w:type="character" w:customStyle="1" w:styleId="BodyText2Char">
    <w:name w:val="Body Text 2 Char"/>
    <w:basedOn w:val="DefaultParagraphFont"/>
    <w:link w:val="BodyText2"/>
    <w:uiPriority w:val="99"/>
    <w:rsid w:val="00FE35F0"/>
    <w:rPr>
      <w:rFonts w:ascii="Arial" w:eastAsia="Times New Roman" w:hAnsi="Arial" w:cs="Times New Roman"/>
      <w:lang w:eastAsia="en-CA"/>
    </w:rPr>
  </w:style>
  <w:style w:type="paragraph" w:styleId="BalloonText">
    <w:name w:val="Balloon Text"/>
    <w:basedOn w:val="Normal"/>
    <w:link w:val="BalloonTextChar"/>
    <w:uiPriority w:val="99"/>
    <w:semiHidden/>
    <w:unhideWhenUsed/>
    <w:rsid w:val="00BB1D3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1D33"/>
    <w:rPr>
      <w:rFonts w:ascii="Segoe UI" w:eastAsia="Times New Roman" w:hAnsi="Segoe UI" w:cs="Segoe UI"/>
      <w:sz w:val="18"/>
      <w:szCs w:val="18"/>
      <w:lang w:eastAsia="en-CA"/>
    </w:rPr>
  </w:style>
  <w:style w:type="paragraph" w:styleId="ListParagraph">
    <w:name w:val="List Paragraph"/>
    <w:basedOn w:val="Normal"/>
    <w:uiPriority w:val="34"/>
    <w:qFormat/>
    <w:rsid w:val="00E02BFF"/>
    <w:pPr>
      <w:ind w:left="720"/>
      <w:contextualSpacing/>
    </w:pPr>
  </w:style>
  <w:style w:type="character" w:styleId="PageNumber">
    <w:name w:val="page number"/>
    <w:basedOn w:val="DefaultParagraphFont"/>
    <w:rsid w:val="007C1310"/>
  </w:style>
  <w:style w:type="paragraph" w:styleId="Revision">
    <w:name w:val="Revision"/>
    <w:hidden/>
    <w:uiPriority w:val="99"/>
    <w:semiHidden/>
    <w:rsid w:val="00B97A33"/>
    <w:pPr>
      <w:spacing w:after="0" w:line="240" w:lineRule="auto"/>
    </w:pPr>
    <w:rPr>
      <w:rFonts w:ascii="Arial" w:eastAsia="Times New Roman" w:hAnsi="Arial" w:cs="Times New Roman"/>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9BE1A6-F7D1-4AAE-9141-E5DEBD11F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464</TotalTime>
  <Pages>3</Pages>
  <Words>587</Words>
  <Characters>3349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City of Toronto</Company>
  <LinksUpToDate>false</LinksUpToDate>
  <CharactersWithSpaces>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Ravi Nair</dc:creator>
  <cp:keywords/>
  <dc:description/>
  <cp:lastModifiedBy>Anton Zverev</cp:lastModifiedBy>
  <cp:revision>34</cp:revision>
  <cp:lastPrinted>2019-11-04T23:02:00Z</cp:lastPrinted>
  <dcterms:created xsi:type="dcterms:W3CDTF">2020-11-30T17:20:00Z</dcterms:created>
  <dcterms:modified xsi:type="dcterms:W3CDTF">2024-11-28T22:00:00Z</dcterms:modified>
</cp:coreProperties>
</file>